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C727" w14:textId="77777777" w:rsidR="00C57FA5" w:rsidRPr="00142BFB" w:rsidRDefault="00C57FA5">
      <w:pPr>
        <w:pStyle w:val="Cmsor2"/>
        <w:rPr>
          <w:rFonts w:ascii="Times New Roman" w:hAnsi="Times New Roman"/>
          <w:sz w:val="28"/>
          <w:szCs w:val="28"/>
        </w:rPr>
      </w:pPr>
      <w:r w:rsidRPr="00142BFB">
        <w:rPr>
          <w:rFonts w:ascii="Times New Roman" w:hAnsi="Times New Roman"/>
          <w:sz w:val="28"/>
          <w:szCs w:val="28"/>
        </w:rPr>
        <w:t>"A" TÍPUSÚ PÁLYÁZATI KIÍRÁS</w:t>
      </w:r>
    </w:p>
    <w:p w14:paraId="15AFDB98" w14:textId="77777777" w:rsidR="00C57FA5" w:rsidRDefault="00C57FA5">
      <w:pPr>
        <w:jc w:val="both"/>
        <w:rPr>
          <w:b/>
          <w:bCs/>
          <w:sz w:val="28"/>
          <w:szCs w:val="28"/>
        </w:rPr>
      </w:pPr>
    </w:p>
    <w:p w14:paraId="04F5296B" w14:textId="77777777" w:rsidR="00FC6BF9" w:rsidRDefault="00FC6BF9">
      <w:pPr>
        <w:jc w:val="both"/>
        <w:rPr>
          <w:b/>
          <w:bCs/>
          <w:sz w:val="28"/>
          <w:szCs w:val="28"/>
        </w:rPr>
      </w:pPr>
    </w:p>
    <w:p w14:paraId="17DCCB66" w14:textId="77777777" w:rsidR="00FC6BF9" w:rsidRPr="00142BFB" w:rsidRDefault="00FC6BF9">
      <w:pPr>
        <w:jc w:val="both"/>
        <w:rPr>
          <w:b/>
          <w:bCs/>
          <w:sz w:val="28"/>
          <w:szCs w:val="28"/>
        </w:rPr>
      </w:pPr>
    </w:p>
    <w:p w14:paraId="16880115" w14:textId="7A6D5AAA" w:rsidR="00C57FA5" w:rsidRPr="00142BFB" w:rsidRDefault="00142BFB" w:rsidP="00142BFB">
      <w:pPr>
        <w:rPr>
          <w:b/>
          <w:bCs/>
          <w:sz w:val="28"/>
          <w:szCs w:val="28"/>
        </w:rPr>
      </w:pPr>
      <w:r w:rsidRPr="00142BFB">
        <w:rPr>
          <w:b/>
          <w:bCs/>
          <w:sz w:val="28"/>
          <w:szCs w:val="28"/>
        </w:rPr>
        <w:t xml:space="preserve">Nyárád Község </w:t>
      </w:r>
      <w:r w:rsidR="00C57FA5" w:rsidRPr="00142BFB">
        <w:rPr>
          <w:b/>
          <w:bCs/>
          <w:sz w:val="28"/>
          <w:szCs w:val="28"/>
        </w:rPr>
        <w:t>Önkormányzata az Emberi Erőforrások Minisztériumával együttműködve, az 51/2007. (III.</w:t>
      </w:r>
      <w:r w:rsidR="00A01403" w:rsidRPr="00142BFB">
        <w:rPr>
          <w:b/>
          <w:bCs/>
          <w:sz w:val="28"/>
          <w:szCs w:val="28"/>
        </w:rPr>
        <w:t xml:space="preserve"> </w:t>
      </w:r>
      <w:r w:rsidR="00C57FA5" w:rsidRPr="00142BFB">
        <w:rPr>
          <w:b/>
          <w:bCs/>
          <w:sz w:val="28"/>
          <w:szCs w:val="28"/>
        </w:rPr>
        <w:t>26</w:t>
      </w:r>
      <w:r w:rsidR="009C4BAB" w:rsidRPr="00142BFB">
        <w:rPr>
          <w:b/>
          <w:bCs/>
          <w:sz w:val="28"/>
          <w:szCs w:val="28"/>
        </w:rPr>
        <w:t>.</w:t>
      </w:r>
      <w:r w:rsidR="00C57FA5" w:rsidRPr="00142BFB">
        <w:rPr>
          <w:b/>
          <w:bCs/>
          <w:sz w:val="28"/>
          <w:szCs w:val="28"/>
        </w:rPr>
        <w:t>) Kormányrendelet alapján</w:t>
      </w:r>
    </w:p>
    <w:p w14:paraId="7A9E3235" w14:textId="51F2A5E6" w:rsidR="00C57FA5" w:rsidRPr="00142BFB" w:rsidRDefault="00C57FA5" w:rsidP="00E13B5D">
      <w:pPr>
        <w:jc w:val="center"/>
        <w:rPr>
          <w:b/>
          <w:bCs/>
          <w:sz w:val="28"/>
          <w:szCs w:val="28"/>
        </w:rPr>
      </w:pPr>
      <w:r w:rsidRPr="00142BFB">
        <w:rPr>
          <w:b/>
          <w:bCs/>
          <w:sz w:val="28"/>
          <w:szCs w:val="28"/>
        </w:rPr>
        <w:t xml:space="preserve">ezennel kiírja a </w:t>
      </w:r>
      <w:r w:rsidR="00812CAA" w:rsidRPr="00142BFB">
        <w:rPr>
          <w:b/>
          <w:bCs/>
          <w:sz w:val="28"/>
          <w:szCs w:val="28"/>
        </w:rPr>
        <w:t>201</w:t>
      </w:r>
      <w:r w:rsidR="00E82151" w:rsidRPr="00142BFB">
        <w:rPr>
          <w:b/>
          <w:bCs/>
          <w:sz w:val="28"/>
          <w:szCs w:val="28"/>
        </w:rPr>
        <w:t>7</w:t>
      </w:r>
      <w:r w:rsidRPr="00142BFB">
        <w:rPr>
          <w:b/>
          <w:bCs/>
          <w:sz w:val="28"/>
          <w:szCs w:val="28"/>
        </w:rPr>
        <w:t>. évre</w:t>
      </w:r>
    </w:p>
    <w:p w14:paraId="21F90235" w14:textId="77777777" w:rsidR="00C57FA5" w:rsidRPr="00142BFB" w:rsidRDefault="00C57FA5">
      <w:pPr>
        <w:jc w:val="center"/>
        <w:rPr>
          <w:b/>
          <w:bCs/>
          <w:sz w:val="28"/>
          <w:szCs w:val="28"/>
        </w:rPr>
      </w:pPr>
      <w:r w:rsidRPr="00142BFB">
        <w:rPr>
          <w:b/>
          <w:bCs/>
          <w:sz w:val="28"/>
          <w:szCs w:val="28"/>
        </w:rPr>
        <w:t>a Bursa Hungarica Felsőoktatási Önkormányzati Ösztöndíjpályázatot</w:t>
      </w:r>
    </w:p>
    <w:p w14:paraId="68D674E8" w14:textId="77777777" w:rsidR="00C57FA5" w:rsidRPr="00142BFB" w:rsidRDefault="00C57FA5">
      <w:pPr>
        <w:jc w:val="center"/>
        <w:rPr>
          <w:b/>
          <w:bCs/>
          <w:sz w:val="28"/>
          <w:szCs w:val="28"/>
        </w:rPr>
      </w:pPr>
      <w:r w:rsidRPr="00142BFB">
        <w:rPr>
          <w:b/>
          <w:bCs/>
          <w:sz w:val="28"/>
          <w:szCs w:val="28"/>
        </w:rPr>
        <w:t>felsőoktatási hallgatók számára</w:t>
      </w:r>
    </w:p>
    <w:p w14:paraId="064FD754" w14:textId="6D67277B" w:rsidR="00C57FA5" w:rsidRPr="00142BFB" w:rsidRDefault="00C57FA5">
      <w:pPr>
        <w:jc w:val="center"/>
        <w:rPr>
          <w:b/>
          <w:bCs/>
          <w:sz w:val="28"/>
          <w:szCs w:val="28"/>
        </w:rPr>
      </w:pPr>
      <w:r w:rsidRPr="00142BFB">
        <w:rPr>
          <w:b/>
          <w:bCs/>
          <w:sz w:val="28"/>
          <w:szCs w:val="28"/>
        </w:rPr>
        <w:t xml:space="preserve">a </w:t>
      </w:r>
      <w:r w:rsidR="00E82151" w:rsidRPr="00142BFB">
        <w:rPr>
          <w:b/>
          <w:bCs/>
          <w:sz w:val="28"/>
          <w:szCs w:val="28"/>
        </w:rPr>
        <w:t>2016</w:t>
      </w:r>
      <w:r w:rsidRPr="00142BFB">
        <w:rPr>
          <w:b/>
          <w:bCs/>
          <w:sz w:val="28"/>
          <w:szCs w:val="28"/>
        </w:rPr>
        <w:t>/</w:t>
      </w:r>
      <w:r w:rsidR="00812CAA" w:rsidRPr="00142BFB">
        <w:rPr>
          <w:b/>
          <w:bCs/>
          <w:sz w:val="28"/>
          <w:szCs w:val="28"/>
        </w:rPr>
        <w:t>201</w:t>
      </w:r>
      <w:r w:rsidR="00E82151" w:rsidRPr="00142BFB">
        <w:rPr>
          <w:b/>
          <w:bCs/>
          <w:sz w:val="28"/>
          <w:szCs w:val="28"/>
        </w:rPr>
        <w:t>7</w:t>
      </w:r>
      <w:r w:rsidRPr="00142BFB">
        <w:rPr>
          <w:b/>
          <w:bCs/>
          <w:sz w:val="28"/>
          <w:szCs w:val="28"/>
        </w:rPr>
        <w:t xml:space="preserve">. tanév második és a </w:t>
      </w:r>
      <w:r w:rsidR="00E82151" w:rsidRPr="00142BFB">
        <w:rPr>
          <w:b/>
          <w:bCs/>
          <w:sz w:val="28"/>
          <w:szCs w:val="28"/>
        </w:rPr>
        <w:t>2017</w:t>
      </w:r>
      <w:r w:rsidRPr="00142BFB">
        <w:rPr>
          <w:b/>
          <w:bCs/>
          <w:sz w:val="28"/>
          <w:szCs w:val="28"/>
        </w:rPr>
        <w:t>/</w:t>
      </w:r>
      <w:r w:rsidR="00812CAA" w:rsidRPr="00142BFB">
        <w:rPr>
          <w:b/>
          <w:bCs/>
          <w:sz w:val="28"/>
          <w:szCs w:val="28"/>
        </w:rPr>
        <w:t>201</w:t>
      </w:r>
      <w:r w:rsidR="00E82151" w:rsidRPr="00142BFB">
        <w:rPr>
          <w:b/>
          <w:bCs/>
          <w:sz w:val="28"/>
          <w:szCs w:val="28"/>
        </w:rPr>
        <w:t>8</w:t>
      </w:r>
      <w:r w:rsidRPr="00142BFB">
        <w:rPr>
          <w:b/>
          <w:bCs/>
          <w:sz w:val="28"/>
          <w:szCs w:val="28"/>
        </w:rPr>
        <w:t>. tanév első félévére vonatkozóan</w:t>
      </w:r>
      <w:r w:rsidR="00A01403" w:rsidRPr="00142BFB">
        <w:rPr>
          <w:b/>
          <w:bCs/>
          <w:sz w:val="28"/>
          <w:szCs w:val="28"/>
        </w:rPr>
        <w:t>,</w:t>
      </w:r>
    </w:p>
    <w:p w14:paraId="7464E2FC" w14:textId="7C5A67EA" w:rsidR="00B82729" w:rsidRPr="00142BFB" w:rsidRDefault="00B82729">
      <w:pPr>
        <w:jc w:val="center"/>
        <w:rPr>
          <w:b/>
          <w:bCs/>
          <w:sz w:val="28"/>
          <w:szCs w:val="28"/>
        </w:rPr>
      </w:pPr>
      <w:r w:rsidRPr="00142BFB">
        <w:rPr>
          <w:b/>
          <w:bCs/>
          <w:sz w:val="28"/>
          <w:szCs w:val="28"/>
        </w:rPr>
        <w:t xml:space="preserve">összhangban </w:t>
      </w:r>
    </w:p>
    <w:p w14:paraId="377E1E3A" w14:textId="77777777" w:rsidR="00B82729" w:rsidRDefault="00B82729">
      <w:pPr>
        <w:jc w:val="center"/>
        <w:rPr>
          <w:b/>
          <w:bCs/>
        </w:rPr>
      </w:pPr>
    </w:p>
    <w:p w14:paraId="0C73CC3E" w14:textId="77777777" w:rsidR="00FC6BF9" w:rsidRDefault="00FC6BF9">
      <w:pPr>
        <w:jc w:val="center"/>
        <w:rPr>
          <w:b/>
          <w:bCs/>
        </w:rPr>
      </w:pPr>
    </w:p>
    <w:p w14:paraId="516F253D" w14:textId="77777777" w:rsidR="00FC6BF9" w:rsidRPr="00142BFB" w:rsidRDefault="00FC6BF9">
      <w:pPr>
        <w:jc w:val="center"/>
        <w:rPr>
          <w:b/>
          <w:bCs/>
        </w:rPr>
      </w:pPr>
    </w:p>
    <w:p w14:paraId="21E906E9" w14:textId="2BBA574C" w:rsidR="00B82729" w:rsidRPr="00142BFB" w:rsidRDefault="00B82729" w:rsidP="00B82729">
      <w:pPr>
        <w:pStyle w:val="Listaszerbekezds"/>
        <w:numPr>
          <w:ilvl w:val="0"/>
          <w:numId w:val="14"/>
        </w:numPr>
        <w:rPr>
          <w:color w:val="000000"/>
        </w:rPr>
      </w:pPr>
      <w:r w:rsidRPr="00142BFB">
        <w:rPr>
          <w:color w:val="000000"/>
        </w:rPr>
        <w:t xml:space="preserve">a nemzeti felsőoktatásról </w:t>
      </w:r>
      <w:r w:rsidR="00A01403" w:rsidRPr="00142BFB">
        <w:rPr>
          <w:color w:val="000000"/>
        </w:rPr>
        <w:t>szóló 2011. évi CCIV. törvény</w:t>
      </w:r>
    </w:p>
    <w:p w14:paraId="03BAEFF1" w14:textId="26B3DA53" w:rsidR="00B82729" w:rsidRPr="00142BFB" w:rsidRDefault="00B82729" w:rsidP="00B82729">
      <w:pPr>
        <w:pStyle w:val="Listaszerbekezds"/>
        <w:numPr>
          <w:ilvl w:val="0"/>
          <w:numId w:val="14"/>
        </w:numPr>
        <w:rPr>
          <w:color w:val="000000"/>
        </w:rPr>
      </w:pPr>
      <w:r w:rsidRPr="00142BFB">
        <w:rPr>
          <w:color w:val="000000"/>
        </w:rPr>
        <w:t>a felsőoktatásban részt vevő hallgatók juttatásairól és az általuk fizetendő egyes térítésekről</w:t>
      </w:r>
      <w:r w:rsidR="00A01403" w:rsidRPr="00142BFB">
        <w:rPr>
          <w:color w:val="000000"/>
        </w:rPr>
        <w:t xml:space="preserve"> szóló 51/2007. (III. 26.) Korm. rendelet</w:t>
      </w:r>
    </w:p>
    <w:p w14:paraId="7AD1452B" w14:textId="5CCB6237" w:rsidR="00B82729" w:rsidRPr="00142BFB" w:rsidRDefault="00B82729" w:rsidP="00B82729">
      <w:pPr>
        <w:pStyle w:val="Listaszerbekezds"/>
        <w:numPr>
          <w:ilvl w:val="0"/>
          <w:numId w:val="14"/>
        </w:numPr>
        <w:rPr>
          <w:color w:val="000000"/>
        </w:rPr>
      </w:pPr>
      <w:r w:rsidRPr="00142BFB">
        <w:rPr>
          <w:color w:val="000000"/>
        </w:rPr>
        <w:t>a Nemzeti Közszolgálati Egyetemről, valamint a közigazgatási, rendészeti és katonai felsőoktatásról</w:t>
      </w:r>
      <w:r w:rsidR="00A01403" w:rsidRPr="00142BFB">
        <w:rPr>
          <w:color w:val="000000"/>
        </w:rPr>
        <w:t xml:space="preserve"> szóló 2011. évi CXXXII. törvény</w:t>
      </w:r>
    </w:p>
    <w:p w14:paraId="43D1C295" w14:textId="0183BD70" w:rsidR="00B82729" w:rsidRPr="00142BFB" w:rsidRDefault="00B82729" w:rsidP="00B82729">
      <w:pPr>
        <w:pStyle w:val="Listaszerbekezds"/>
        <w:numPr>
          <w:ilvl w:val="0"/>
          <w:numId w:val="14"/>
        </w:numPr>
        <w:rPr>
          <w:color w:val="000000"/>
        </w:rPr>
      </w:pPr>
      <w:r w:rsidRPr="00142BFB">
        <w:rPr>
          <w:color w:val="000000"/>
        </w:rPr>
        <w:t xml:space="preserve">a Nemzeti Közszolgálati Egyetemről, valamint a közigazgatási, rendészeti és katonai felsőoktatásról szóló 2011. évi CXXXII. törvény egyes rendelkezéseinek végrehajtásáról </w:t>
      </w:r>
      <w:r w:rsidR="00A01403" w:rsidRPr="00142BFB">
        <w:rPr>
          <w:color w:val="000000"/>
        </w:rPr>
        <w:t>szóló 363/2011. (XII. 30.) Korm. rendelet</w:t>
      </w:r>
    </w:p>
    <w:p w14:paraId="2059631E" w14:textId="360722EB" w:rsidR="00B82729" w:rsidRPr="00142BFB" w:rsidRDefault="00A01403" w:rsidP="00B82729">
      <w:pPr>
        <w:pStyle w:val="Listaszerbekezds"/>
        <w:numPr>
          <w:ilvl w:val="0"/>
          <w:numId w:val="14"/>
        </w:numPr>
        <w:rPr>
          <w:color w:val="000000"/>
        </w:rPr>
      </w:pPr>
      <w:r w:rsidRPr="00142BFB">
        <w:rPr>
          <w:color w:val="000000"/>
        </w:rPr>
        <w:t>a</w:t>
      </w:r>
      <w:r w:rsidR="00B82729" w:rsidRPr="00142BFB">
        <w:rPr>
          <w:color w:val="000000"/>
        </w:rPr>
        <w:t xml:space="preserve"> szociális igazgatásról és szociális ellátásokról szóló 1993. évi III. törvény</w:t>
      </w:r>
    </w:p>
    <w:p w14:paraId="40FC589D" w14:textId="4AD351CF" w:rsidR="00B82729" w:rsidRPr="00142BFB" w:rsidRDefault="00B82729" w:rsidP="00B82729">
      <w:pPr>
        <w:pStyle w:val="Listaszerbekezds"/>
        <w:numPr>
          <w:ilvl w:val="0"/>
          <w:numId w:val="14"/>
        </w:numPr>
        <w:autoSpaceDE w:val="0"/>
        <w:autoSpaceDN w:val="0"/>
        <w:spacing w:line="276" w:lineRule="auto"/>
        <w:jc w:val="both"/>
      </w:pPr>
      <w:r w:rsidRPr="00142BFB">
        <w:t>az államháztartásról szóló 2011. évi CXCV. törvény (a továbbiakban: Áht.)</w:t>
      </w:r>
    </w:p>
    <w:p w14:paraId="2BE05BA6" w14:textId="27F65F99" w:rsidR="00B82729" w:rsidRPr="00142BFB" w:rsidRDefault="00B82729" w:rsidP="00B82729">
      <w:pPr>
        <w:pStyle w:val="Listaszerbekezds"/>
        <w:numPr>
          <w:ilvl w:val="0"/>
          <w:numId w:val="14"/>
        </w:numPr>
        <w:autoSpaceDE w:val="0"/>
        <w:autoSpaceDN w:val="0"/>
        <w:spacing w:line="276" w:lineRule="auto"/>
        <w:jc w:val="both"/>
      </w:pPr>
      <w:r w:rsidRPr="00142BFB">
        <w:t xml:space="preserve">az államháztartásról szóló törvény végrehajtásáról szóló 368/2011. (XII. 31.) Korm. rendelet (a továbbiakban: Ávr.) </w:t>
      </w:r>
    </w:p>
    <w:p w14:paraId="357342A8" w14:textId="31BE2B8D" w:rsidR="00235EC4" w:rsidRPr="00142BFB" w:rsidRDefault="00235EC4" w:rsidP="00235EC4">
      <w:pPr>
        <w:pStyle w:val="Listaszerbekezds"/>
        <w:numPr>
          <w:ilvl w:val="0"/>
          <w:numId w:val="14"/>
        </w:numPr>
        <w:autoSpaceDE w:val="0"/>
        <w:autoSpaceDN w:val="0"/>
        <w:spacing w:line="276" w:lineRule="auto"/>
        <w:jc w:val="both"/>
      </w:pPr>
      <w:r w:rsidRPr="00142BFB">
        <w:t>Magyarország helyi önkormányzatairól</w:t>
      </w:r>
      <w:r w:rsidR="00A01403" w:rsidRPr="00142BFB">
        <w:t xml:space="preserve"> szóló 2011. évi CLXXXIX. törvény</w:t>
      </w:r>
    </w:p>
    <w:p w14:paraId="5EC7C67D" w14:textId="0A704CB9" w:rsidR="00235EC4" w:rsidRPr="00142BFB" w:rsidRDefault="00B97DB8" w:rsidP="00436C2A">
      <w:pPr>
        <w:pStyle w:val="Listaszerbekezds"/>
        <w:numPr>
          <w:ilvl w:val="0"/>
          <w:numId w:val="14"/>
        </w:numPr>
        <w:autoSpaceDE w:val="0"/>
        <w:autoSpaceDN w:val="0"/>
        <w:spacing w:line="276" w:lineRule="auto"/>
        <w:jc w:val="both"/>
      </w:pPr>
      <w:r w:rsidRPr="00142BFB">
        <w:t>a polgárok személyi adatainak és lakcímének nyilvántartásáról</w:t>
      </w:r>
      <w:r w:rsidR="00A01403" w:rsidRPr="00142BFB">
        <w:t xml:space="preserve"> szóló 1992. évi LXVI. törvény</w:t>
      </w:r>
    </w:p>
    <w:p w14:paraId="09E502B5" w14:textId="77155F85" w:rsidR="00B82729" w:rsidRPr="00142BFB" w:rsidRDefault="00B82729" w:rsidP="00436C2A">
      <w:pPr>
        <w:pStyle w:val="Default"/>
        <w:spacing w:line="276" w:lineRule="auto"/>
        <w:jc w:val="center"/>
        <w:rPr>
          <w:color w:val="auto"/>
        </w:rPr>
      </w:pPr>
      <w:r w:rsidRPr="00142BFB">
        <w:rPr>
          <w:color w:val="auto"/>
        </w:rPr>
        <w:t>vonatkozó rendelkezéseivel.</w:t>
      </w:r>
    </w:p>
    <w:p w14:paraId="165FBC05" w14:textId="77777777" w:rsidR="00FC6BF9" w:rsidRDefault="00FC6BF9">
      <w:pPr>
        <w:jc w:val="both"/>
        <w:rPr>
          <w:b/>
          <w:bCs/>
        </w:rPr>
      </w:pPr>
    </w:p>
    <w:p w14:paraId="61ACB192" w14:textId="77777777" w:rsidR="009D63E4" w:rsidRDefault="009D63E4">
      <w:pPr>
        <w:jc w:val="both"/>
        <w:rPr>
          <w:b/>
          <w:bCs/>
        </w:rPr>
      </w:pPr>
    </w:p>
    <w:p w14:paraId="703A3AF8" w14:textId="77777777" w:rsidR="00FC6BF9" w:rsidRDefault="00FC6BF9">
      <w:pPr>
        <w:jc w:val="both"/>
        <w:rPr>
          <w:b/>
          <w:bCs/>
        </w:rPr>
      </w:pPr>
    </w:p>
    <w:p w14:paraId="71BCBA0B" w14:textId="77777777" w:rsidR="00FC6BF9" w:rsidRDefault="00FC6BF9">
      <w:pPr>
        <w:jc w:val="both"/>
        <w:rPr>
          <w:b/>
          <w:bCs/>
        </w:rPr>
      </w:pPr>
    </w:p>
    <w:p w14:paraId="7A6A78E4" w14:textId="77777777" w:rsidR="009D63E4" w:rsidRDefault="009D63E4">
      <w:pPr>
        <w:jc w:val="both"/>
        <w:rPr>
          <w:b/>
        </w:rPr>
      </w:pPr>
    </w:p>
    <w:p w14:paraId="04BCE946" w14:textId="2A1CE603" w:rsidR="00C57FA5" w:rsidRPr="00142BFB" w:rsidRDefault="00C57FA5">
      <w:pPr>
        <w:jc w:val="both"/>
        <w:rPr>
          <w:b/>
        </w:rPr>
      </w:pPr>
      <w:r w:rsidRPr="00142BFB">
        <w:rPr>
          <w:b/>
        </w:rPr>
        <w:t>1. A pályázat célja</w:t>
      </w:r>
    </w:p>
    <w:p w14:paraId="0605DDDC" w14:textId="77777777" w:rsidR="00A568A8" w:rsidRPr="00142BFB" w:rsidRDefault="00A568A8">
      <w:pPr>
        <w:jc w:val="both"/>
        <w:rPr>
          <w:b/>
        </w:rPr>
      </w:pPr>
    </w:p>
    <w:p w14:paraId="5E4DE796" w14:textId="0EF60E47" w:rsidR="00C57FA5" w:rsidRPr="00142BFB" w:rsidRDefault="00C57FA5">
      <w:pPr>
        <w:jc w:val="both"/>
      </w:pPr>
      <w:r w:rsidRPr="00142BFB">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142BFB">
        <w:t>,</w:t>
      </w:r>
      <w:r w:rsidRPr="00142BFB">
        <w:t xml:space="preserve"> a megyei önkormányzatok által nyújtott támogatás és a felsőoktatási intézményi támogatás. Az ösztöndíjpályázattal kapcsolatos adatbázis-kezelői, koordinációs, a települési és megyei ösztöndíj</w:t>
      </w:r>
      <w:r w:rsidR="006C49F9" w:rsidRPr="00142BFB">
        <w:t>jal kapcsolatos</w:t>
      </w:r>
      <w:r w:rsidRPr="00142BFB">
        <w:t xml:space="preserve"> pénzkezelési feladat</w:t>
      </w:r>
      <w:r w:rsidR="006C49F9" w:rsidRPr="00142BFB">
        <w:t>okat</w:t>
      </w:r>
      <w:r w:rsidRPr="00142BFB">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142BFB" w:rsidRDefault="00C57FA5" w:rsidP="00C61E47">
      <w:pPr>
        <w:tabs>
          <w:tab w:val="num" w:pos="0"/>
        </w:tabs>
        <w:jc w:val="both"/>
        <w:rPr>
          <w:b/>
          <w:bCs/>
          <w:lang w:eastAsia="en-US"/>
        </w:rPr>
      </w:pPr>
    </w:p>
    <w:p w14:paraId="20DF663B" w14:textId="113BFC2C" w:rsidR="00C57FA5" w:rsidRPr="00142BFB" w:rsidRDefault="00C57FA5" w:rsidP="00C61E47">
      <w:pPr>
        <w:tabs>
          <w:tab w:val="num" w:pos="0"/>
        </w:tabs>
        <w:jc w:val="both"/>
      </w:pPr>
      <w:r w:rsidRPr="00142BFB">
        <w:rPr>
          <w:b/>
          <w:bCs/>
          <w:lang w:eastAsia="en-US"/>
        </w:rPr>
        <w:lastRenderedPageBreak/>
        <w:t xml:space="preserve">A Bursa Hungarica Felsőoktatási Önkormányzati Ösztöndíjrendszer jogszabályi hátteréül </w:t>
      </w:r>
      <w:r w:rsidRPr="00142BFB">
        <w:rPr>
          <w:b/>
          <w:bCs/>
          <w:i/>
          <w:lang w:eastAsia="en-US"/>
        </w:rPr>
        <w:t>a felsőoktatásban részt vevő hallgatók juttatásairól és az általuk fizetendő egyes térítésekről szóló 51/2007. (III.</w:t>
      </w:r>
      <w:r w:rsidR="00A568A8" w:rsidRPr="00142BFB">
        <w:rPr>
          <w:b/>
          <w:bCs/>
          <w:i/>
          <w:lang w:eastAsia="en-US"/>
        </w:rPr>
        <w:t xml:space="preserve"> </w:t>
      </w:r>
      <w:r w:rsidRPr="00142BFB">
        <w:rPr>
          <w:b/>
          <w:bCs/>
          <w:i/>
          <w:lang w:eastAsia="en-US"/>
        </w:rPr>
        <w:t xml:space="preserve">26.) Kormányrendelet </w:t>
      </w:r>
      <w:r w:rsidR="003F04AD" w:rsidRPr="00142BFB">
        <w:rPr>
          <w:b/>
          <w:bCs/>
          <w:i/>
          <w:lang w:eastAsia="en-US"/>
        </w:rPr>
        <w:t xml:space="preserve">és a </w:t>
      </w:r>
      <w:r w:rsidR="00A568A8" w:rsidRPr="00142BFB">
        <w:rPr>
          <w:b/>
          <w:bCs/>
          <w:i/>
          <w:lang w:eastAsia="en-US"/>
        </w:rPr>
        <w:t xml:space="preserve">nemzeti felsőoktatásról szóló </w:t>
      </w:r>
      <w:r w:rsidR="003F04AD" w:rsidRPr="00142BFB">
        <w:rPr>
          <w:b/>
          <w:bCs/>
          <w:i/>
          <w:lang w:eastAsia="en-US"/>
        </w:rPr>
        <w:t xml:space="preserve">2011. évi CCIV. törvény </w:t>
      </w:r>
      <w:r w:rsidRPr="00142BFB">
        <w:rPr>
          <w:b/>
          <w:bCs/>
          <w:lang w:eastAsia="en-US"/>
        </w:rPr>
        <w:t>szolgál.</w:t>
      </w:r>
    </w:p>
    <w:p w14:paraId="7C39B40E" w14:textId="77777777" w:rsidR="00C57FA5" w:rsidRPr="00142BFB" w:rsidRDefault="00C57FA5">
      <w:pPr>
        <w:jc w:val="both"/>
        <w:rPr>
          <w:b/>
        </w:rPr>
      </w:pPr>
      <w:smartTag w:uri="urn:schemas-microsoft-com:office:smarttags" w:element="metricconverter">
        <w:smartTagPr>
          <w:attr w:name="ProductID" w:val="2. a"/>
        </w:smartTagPr>
        <w:r w:rsidRPr="00142BFB">
          <w:rPr>
            <w:b/>
          </w:rPr>
          <w:t>2. A</w:t>
        </w:r>
      </w:smartTag>
      <w:r w:rsidRPr="00142BFB">
        <w:rPr>
          <w:b/>
        </w:rPr>
        <w:t xml:space="preserve"> pályázók köre</w:t>
      </w:r>
    </w:p>
    <w:p w14:paraId="4CBD7499" w14:textId="77777777" w:rsidR="00C57FA5" w:rsidRPr="00142BFB" w:rsidRDefault="00C57FA5">
      <w:pPr>
        <w:jc w:val="both"/>
        <w:rPr>
          <w:b/>
        </w:rPr>
      </w:pPr>
    </w:p>
    <w:p w14:paraId="1B2EE0A2" w14:textId="039CA0FC" w:rsidR="00C57FA5" w:rsidRPr="00142BFB" w:rsidRDefault="00C57FA5" w:rsidP="005D2BE9">
      <w:pPr>
        <w:pStyle w:val="Szvegtrzs"/>
      </w:pPr>
      <w:r w:rsidRPr="00142BFB">
        <w:t>A Bursa Hungarica Ösztöndíjban az 51/2007. (III.</w:t>
      </w:r>
      <w:r w:rsidR="00AE5C07" w:rsidRPr="00142BFB">
        <w:t xml:space="preserve"> </w:t>
      </w:r>
      <w:r w:rsidRPr="00142BFB">
        <w:t xml:space="preserve">26.) Kormányrendelet 18. § (2) bekezdése alapján kizárólag </w:t>
      </w:r>
      <w:r w:rsidR="00142BFB" w:rsidRPr="00142BFB">
        <w:t>a Nyárád Községben</w:t>
      </w:r>
      <w:r w:rsidRPr="00142BFB">
        <w:t xml:space="preserve">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142BFB" w:rsidRDefault="00C57FA5">
      <w:pPr>
        <w:jc w:val="both"/>
        <w:rPr>
          <w:b/>
        </w:rPr>
      </w:pPr>
    </w:p>
    <w:p w14:paraId="0B72906B" w14:textId="0ED45590" w:rsidR="00C57FA5" w:rsidRPr="00142BFB" w:rsidRDefault="00C57FA5" w:rsidP="00CC79BC">
      <w:pPr>
        <w:spacing w:before="120"/>
        <w:jc w:val="both"/>
        <w:rPr>
          <w:iCs/>
        </w:rPr>
      </w:pPr>
      <w:r w:rsidRPr="00142BFB">
        <w:t xml:space="preserve">Az ösztöndíjpályázatra azok </w:t>
      </w:r>
      <w:r w:rsidR="00142BFB" w:rsidRPr="00142BFB">
        <w:t xml:space="preserve">Nyárád Községben </w:t>
      </w:r>
      <w:r w:rsidRPr="00142BFB">
        <w:rPr>
          <w:b/>
          <w:bCs/>
        </w:rPr>
        <w:t>lakóhellyel rendelkező,</w:t>
      </w:r>
      <w:r w:rsidRPr="00142BFB">
        <w:t xml:space="preserve"> </w:t>
      </w:r>
      <w:r w:rsidRPr="00142BFB">
        <w:rPr>
          <w:b/>
          <w:bCs/>
        </w:rPr>
        <w:t>hátrányos szociális helyzetű</w:t>
      </w:r>
      <w:r w:rsidRPr="00142BFB">
        <w:t xml:space="preserve"> felsőoktatási </w:t>
      </w:r>
      <w:r w:rsidRPr="00142BFB">
        <w:rPr>
          <w:b/>
          <w:bCs/>
        </w:rPr>
        <w:t>hallgatók</w:t>
      </w:r>
      <w:r w:rsidRPr="00142BFB">
        <w:t xml:space="preserve"> jelentkezhetnek, akik felsőoktatási intézményben (felsőoktatási hallgatói jogviszony keretében) </w:t>
      </w:r>
      <w:r w:rsidRPr="00142BFB">
        <w:rPr>
          <w:b/>
          <w:bCs/>
        </w:rPr>
        <w:t xml:space="preserve">teljes idejű (nappali </w:t>
      </w:r>
      <w:r w:rsidR="00E82151" w:rsidRPr="00142BFB">
        <w:rPr>
          <w:b/>
          <w:bCs/>
        </w:rPr>
        <w:t>munkarend</w:t>
      </w:r>
      <w:r w:rsidRPr="00142BFB">
        <w:rPr>
          <w:b/>
          <w:bCs/>
        </w:rPr>
        <w:t xml:space="preserve">), </w:t>
      </w:r>
      <w:r w:rsidRPr="00142BFB">
        <w:t xml:space="preserve">alapfokozatot és szakképzettséget eredményező alapképzésben, mesterfokozatot és szakképzettséget eredményező mesterképzésben, osztatlan képzésben vagy </w:t>
      </w:r>
      <w:r w:rsidRPr="00142BFB">
        <w:rPr>
          <w:iCs/>
        </w:rPr>
        <w:t xml:space="preserve">felsőfokú, illetve felsőoktatási szakképzésben folytatják tanulmányaikat. </w:t>
      </w:r>
    </w:p>
    <w:p w14:paraId="451B1796" w14:textId="77777777" w:rsidR="00C57FA5" w:rsidRPr="00142BFB" w:rsidRDefault="00C57FA5" w:rsidP="007E36E3">
      <w:pPr>
        <w:jc w:val="both"/>
        <w:rPr>
          <w:i/>
        </w:rPr>
      </w:pPr>
    </w:p>
    <w:p w14:paraId="3B64B09B" w14:textId="5D4A0C60" w:rsidR="00C57FA5" w:rsidRPr="00142BFB" w:rsidRDefault="00C57FA5" w:rsidP="007E36E3">
      <w:pPr>
        <w:jc w:val="both"/>
        <w:rPr>
          <w:i/>
        </w:rPr>
      </w:pPr>
      <w:r w:rsidRPr="00142BFB">
        <w:rPr>
          <w:i/>
        </w:rPr>
        <w:t xml:space="preserve">Az ösztöndíjra pályázhatnak a </w:t>
      </w:r>
      <w:r w:rsidR="00812CAA" w:rsidRPr="00142BFB">
        <w:rPr>
          <w:i/>
        </w:rPr>
        <w:t>201</w:t>
      </w:r>
      <w:r w:rsidR="00E82151" w:rsidRPr="00142BFB">
        <w:rPr>
          <w:i/>
        </w:rPr>
        <w:t>6</w:t>
      </w:r>
      <w:r w:rsidR="00812CAA" w:rsidRPr="00142BFB">
        <w:rPr>
          <w:i/>
        </w:rPr>
        <w:t xml:space="preserve"> </w:t>
      </w:r>
      <w:r w:rsidRPr="00142BFB">
        <w:rPr>
          <w:i/>
        </w:rPr>
        <w:t xml:space="preserve">szeptemberében felsőoktatási tanulmányaik utolsó évét megkezdő hallgatók is. Amennyiben az ösztöndíjas hallgatói jogviszonya </w:t>
      </w:r>
      <w:r w:rsidR="00E82151" w:rsidRPr="00142BFB">
        <w:rPr>
          <w:i/>
        </w:rPr>
        <w:t xml:space="preserve">2017 </w:t>
      </w:r>
      <w:r w:rsidRPr="00142BFB">
        <w:rPr>
          <w:i/>
        </w:rPr>
        <w:t xml:space="preserve">őszén már nem áll fenn, úgy a </w:t>
      </w:r>
      <w:r w:rsidR="00E82151" w:rsidRPr="00142BFB">
        <w:rPr>
          <w:i/>
        </w:rPr>
        <w:t>2017</w:t>
      </w:r>
      <w:r w:rsidRPr="00142BFB">
        <w:rPr>
          <w:i/>
        </w:rPr>
        <w:t>/</w:t>
      </w:r>
      <w:r w:rsidR="00812CAA" w:rsidRPr="00142BFB">
        <w:rPr>
          <w:i/>
        </w:rPr>
        <w:t>201</w:t>
      </w:r>
      <w:r w:rsidR="00E82151" w:rsidRPr="00142BFB">
        <w:rPr>
          <w:i/>
        </w:rPr>
        <w:t>8</w:t>
      </w:r>
      <w:r w:rsidRPr="00142BFB">
        <w:rPr>
          <w:i/>
        </w:rPr>
        <w:t>. tanév első félévére eső ösztöndíj már nem kerül folyósításra.</w:t>
      </w:r>
    </w:p>
    <w:p w14:paraId="20D7FF5B" w14:textId="77777777" w:rsidR="00C57FA5" w:rsidRPr="00142BFB" w:rsidRDefault="00C57FA5" w:rsidP="007E36E3">
      <w:pPr>
        <w:jc w:val="both"/>
        <w:rPr>
          <w:i/>
          <w:snapToGrid w:val="0"/>
        </w:rPr>
      </w:pPr>
    </w:p>
    <w:p w14:paraId="196BFFC2" w14:textId="70C781DD" w:rsidR="00C57FA5" w:rsidRPr="00142BFB" w:rsidRDefault="00C57FA5" w:rsidP="007E36E3">
      <w:pPr>
        <w:jc w:val="both"/>
        <w:rPr>
          <w:i/>
          <w:snapToGrid w:val="0"/>
        </w:rPr>
      </w:pPr>
      <w:r w:rsidRPr="00142BFB">
        <w:rPr>
          <w:i/>
          <w:snapToGrid w:val="0"/>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142BFB">
        <w:rPr>
          <w:i/>
          <w:snapToGrid w:val="0"/>
        </w:rPr>
        <w:t>2016</w:t>
      </w:r>
      <w:r w:rsidRPr="00142BFB">
        <w:rPr>
          <w:i/>
          <w:snapToGrid w:val="0"/>
        </w:rPr>
        <w:t>/</w:t>
      </w:r>
      <w:r w:rsidR="00E82151" w:rsidRPr="00142BFB">
        <w:rPr>
          <w:i/>
          <w:snapToGrid w:val="0"/>
        </w:rPr>
        <w:t>2017</w:t>
      </w:r>
      <w:r w:rsidRPr="00142BFB">
        <w:rPr>
          <w:i/>
          <w:snapToGrid w:val="0"/>
        </w:rPr>
        <w:t>. tanév második félévére a beiratkoz</w:t>
      </w:r>
      <w:r w:rsidR="00A3744C" w:rsidRPr="00142BFB">
        <w:rPr>
          <w:i/>
          <w:snapToGrid w:val="0"/>
        </w:rPr>
        <w:t>ott hallgató aktív hallgatói jogviszonnyal rendelkezzen</w:t>
      </w:r>
      <w:r w:rsidR="009352BD" w:rsidRPr="00142BFB">
        <w:rPr>
          <w:i/>
          <w:snapToGrid w:val="0"/>
        </w:rPr>
        <w:t>.</w:t>
      </w:r>
    </w:p>
    <w:p w14:paraId="5F3F63B5" w14:textId="77777777" w:rsidR="00C57FA5" w:rsidRPr="00142BFB" w:rsidRDefault="00C57FA5">
      <w:pPr>
        <w:jc w:val="both"/>
      </w:pPr>
    </w:p>
    <w:p w14:paraId="1DE0F35E" w14:textId="77777777" w:rsidR="00C57FA5" w:rsidRPr="00142BFB" w:rsidRDefault="00C57FA5">
      <w:pPr>
        <w:jc w:val="both"/>
        <w:rPr>
          <w:b/>
          <w:bCs/>
        </w:rPr>
      </w:pPr>
      <w:r w:rsidRPr="00142BFB">
        <w:rPr>
          <w:b/>
        </w:rPr>
        <w:t xml:space="preserve">Nem részesülhet ösztöndíjban az a pályázó, </w:t>
      </w:r>
      <w:r w:rsidRPr="00142BFB">
        <w:rPr>
          <w:b/>
          <w:bCs/>
        </w:rPr>
        <w:t>aki:</w:t>
      </w:r>
    </w:p>
    <w:p w14:paraId="59E5241B" w14:textId="77777777" w:rsidR="00C57FA5" w:rsidRPr="00142BFB" w:rsidRDefault="00C57FA5">
      <w:pPr>
        <w:jc w:val="both"/>
        <w:rPr>
          <w:b/>
        </w:rPr>
      </w:pPr>
    </w:p>
    <w:p w14:paraId="0ED84613" w14:textId="5C74F7C4" w:rsidR="00C57FA5" w:rsidRPr="00142BFB" w:rsidRDefault="00C57FA5">
      <w:pPr>
        <w:numPr>
          <w:ilvl w:val="0"/>
          <w:numId w:val="4"/>
        </w:numPr>
        <w:jc w:val="both"/>
        <w:rPr>
          <w:bCs/>
        </w:rPr>
      </w:pPr>
      <w:r w:rsidRPr="00142BFB">
        <w:rPr>
          <w:bCs/>
        </w:rPr>
        <w:t xml:space="preserve">a Magyar Honvédség és a </w:t>
      </w:r>
      <w:r w:rsidR="001009B8" w:rsidRPr="00142BFB">
        <w:rPr>
          <w:bCs/>
        </w:rPr>
        <w:t xml:space="preserve">rendvédelmi feladatokat ellátó </w:t>
      </w:r>
      <w:r w:rsidRPr="00142BFB">
        <w:rPr>
          <w:bCs/>
        </w:rPr>
        <w:t>szervek hivatásos és szerződéses állományú hallgatója</w:t>
      </w:r>
    </w:p>
    <w:p w14:paraId="1A050372" w14:textId="77777777" w:rsidR="00C57FA5" w:rsidRPr="00142BFB" w:rsidRDefault="00C57FA5">
      <w:pPr>
        <w:numPr>
          <w:ilvl w:val="0"/>
          <w:numId w:val="4"/>
        </w:numPr>
        <w:jc w:val="both"/>
        <w:rPr>
          <w:bCs/>
        </w:rPr>
      </w:pPr>
      <w:r w:rsidRPr="00142BFB">
        <w:rPr>
          <w:bCs/>
        </w:rPr>
        <w:t xml:space="preserve">doktori (PhD) képzésben vesz részt </w:t>
      </w:r>
    </w:p>
    <w:p w14:paraId="4D61FD43" w14:textId="49C2A95B" w:rsidR="00C57FA5" w:rsidRPr="00142BFB" w:rsidRDefault="00C57FA5">
      <w:pPr>
        <w:numPr>
          <w:ilvl w:val="0"/>
          <w:numId w:val="4"/>
        </w:numPr>
        <w:jc w:val="both"/>
        <w:rPr>
          <w:b/>
        </w:rPr>
      </w:pPr>
      <w:r w:rsidRPr="00142BFB">
        <w:rPr>
          <w:bCs/>
        </w:rPr>
        <w:t>kizárólag külföldi intézménnyel áll hallgatói jogviszonyban</w:t>
      </w:r>
      <w:r w:rsidR="00521F1F" w:rsidRPr="00142BFB">
        <w:rPr>
          <w:bCs/>
        </w:rPr>
        <w:t>.</w:t>
      </w:r>
    </w:p>
    <w:p w14:paraId="433DCCCE" w14:textId="77777777" w:rsidR="00C57FA5" w:rsidRPr="00142BFB" w:rsidRDefault="00C57FA5" w:rsidP="003A170A">
      <w:pPr>
        <w:jc w:val="both"/>
        <w:rPr>
          <w:i/>
          <w:snapToGrid w:val="0"/>
        </w:rPr>
      </w:pPr>
    </w:p>
    <w:p w14:paraId="34E6D008" w14:textId="77777777" w:rsidR="00C57FA5" w:rsidRPr="00142BFB" w:rsidRDefault="00C57FA5" w:rsidP="003A170A">
      <w:pPr>
        <w:pStyle w:val="Szvegtrzs"/>
        <w:rPr>
          <w:b/>
        </w:rPr>
      </w:pPr>
      <w:r w:rsidRPr="00142BFB">
        <w:rPr>
          <w:b/>
        </w:rPr>
        <w:t>Az ösztöndíjat minden pályázati fordulóban újra kell pályázni.</w:t>
      </w:r>
    </w:p>
    <w:p w14:paraId="15C78A8A" w14:textId="77777777" w:rsidR="00C57FA5" w:rsidRPr="00142BFB" w:rsidRDefault="00C57FA5">
      <w:pPr>
        <w:jc w:val="both"/>
        <w:rPr>
          <w:b/>
          <w:bCs/>
        </w:rPr>
      </w:pPr>
    </w:p>
    <w:p w14:paraId="231A9C7D" w14:textId="77777777" w:rsidR="00C57FA5" w:rsidRPr="00142BFB" w:rsidRDefault="00C57FA5">
      <w:pPr>
        <w:jc w:val="both"/>
        <w:rPr>
          <w:b/>
          <w:bCs/>
        </w:rPr>
      </w:pPr>
      <w:smartTag w:uri="urn:schemas-microsoft-com:office:smarttags" w:element="metricconverter">
        <w:smartTagPr>
          <w:attr w:name="ProductID" w:val="3. A"/>
        </w:smartTagPr>
        <w:r w:rsidRPr="00142BFB">
          <w:rPr>
            <w:b/>
            <w:bCs/>
          </w:rPr>
          <w:t>3. A</w:t>
        </w:r>
      </w:smartTag>
      <w:r w:rsidRPr="00142BFB">
        <w:rPr>
          <w:b/>
          <w:bCs/>
        </w:rPr>
        <w:t xml:space="preserve"> pályázat benyújtásának módja és határideje </w:t>
      </w:r>
    </w:p>
    <w:p w14:paraId="4EF21E68" w14:textId="77777777" w:rsidR="00C57FA5" w:rsidRPr="00142BFB" w:rsidRDefault="00C57FA5">
      <w:pPr>
        <w:jc w:val="both"/>
        <w:rPr>
          <w:b/>
          <w:bCs/>
        </w:rPr>
      </w:pPr>
    </w:p>
    <w:p w14:paraId="3985620F" w14:textId="77777777" w:rsidR="00C57FA5" w:rsidRDefault="00C57FA5">
      <w:pPr>
        <w:jc w:val="both"/>
      </w:pPr>
      <w:r w:rsidRPr="00142BFB">
        <w:t xml:space="preserve">A pályázatbeadáshoz a Bursa Hungarica Elektronikus Pályázatkezelési és Együttműködési Rendszerében (a továbbiakban: EPER-Bursa rendszer) egyszeri pályázói regisztráció szükséges, melynek elérése: </w:t>
      </w:r>
    </w:p>
    <w:p w14:paraId="334BA3F8" w14:textId="77777777" w:rsidR="00FC6BF9" w:rsidRPr="00142BFB" w:rsidRDefault="00FC6BF9">
      <w:pPr>
        <w:jc w:val="both"/>
      </w:pPr>
    </w:p>
    <w:p w14:paraId="67E3E3C7" w14:textId="1FEDE82D" w:rsidR="00E82151" w:rsidRPr="00142BFB" w:rsidRDefault="001B20A9" w:rsidP="00585DDE">
      <w:pPr>
        <w:jc w:val="center"/>
      </w:pPr>
      <w:hyperlink r:id="rId7" w:history="1">
        <w:r w:rsidR="00E82151" w:rsidRPr="00142BFB">
          <w:rPr>
            <w:rStyle w:val="Hiperhivatkozs"/>
          </w:rPr>
          <w:t>https://bursa.emet.hu/paly/palybelep.aspx</w:t>
        </w:r>
      </w:hyperlink>
      <w:r w:rsidR="00E82151" w:rsidRPr="00142BFB">
        <w:t xml:space="preserve"> </w:t>
      </w:r>
    </w:p>
    <w:p w14:paraId="6E04D390" w14:textId="77777777" w:rsidR="00C57FA5" w:rsidRPr="00142BFB" w:rsidRDefault="00C57FA5">
      <w:pPr>
        <w:jc w:val="both"/>
      </w:pPr>
    </w:p>
    <w:p w14:paraId="4A35215D" w14:textId="2434FFC2" w:rsidR="00C57FA5" w:rsidRPr="00142BFB" w:rsidRDefault="00C57FA5">
      <w:pPr>
        <w:jc w:val="both"/>
      </w:pPr>
      <w:r w:rsidRPr="00142BFB">
        <w:t>Azok a pályázók, akik a korábbi pályázati év</w:t>
      </w:r>
      <w:r w:rsidR="00424CD5" w:rsidRPr="00142BFB">
        <w:t>ek</w:t>
      </w:r>
      <w:r w:rsidRPr="00142BFB">
        <w:t xml:space="preserve">ben regisztráltak a rendszerben, már nem regisztrálhatnak újra, ők a meglévő felhasználónév és jelszó birtokában léphetnek be az EPER-Bursa rendszerbe. Amennyiben jelszavukat elfelejtették, az </w:t>
      </w:r>
      <w:r w:rsidRPr="00142BFB">
        <w:rPr>
          <w:i/>
        </w:rPr>
        <w:t>Elfelejtett jelszó</w:t>
      </w:r>
      <w:r w:rsidRPr="00142BFB">
        <w:t xml:space="preserve"> funkcióval kérhetnek új jelszót. A pályázói regisztrációt vagy a belépést követően lehetséges a pályázati adatok </w:t>
      </w:r>
      <w:r w:rsidR="00212755" w:rsidRPr="00142BFB">
        <w:t xml:space="preserve">rögzítése </w:t>
      </w:r>
      <w:r w:rsidRPr="00142BFB">
        <w:t xml:space="preserve">a </w:t>
      </w:r>
      <w:r w:rsidRPr="00142BFB">
        <w:rPr>
          <w:u w:val="single"/>
        </w:rPr>
        <w:t>csatlakozott önkormányzatok</w:t>
      </w:r>
      <w:r w:rsidRPr="00142BFB">
        <w:t xml:space="preserve"> pályázói részére. A pályázati űrlapot minden évben újra </w:t>
      </w:r>
      <w:r w:rsidR="00212755" w:rsidRPr="00142BFB">
        <w:t>ki</w:t>
      </w:r>
      <w:r w:rsidRPr="00142BFB">
        <w:t xml:space="preserve"> kell tölteni! A személyes és pályázati adatok ellenőrzését</w:t>
      </w:r>
      <w:r w:rsidR="001E5F31" w:rsidRPr="00142BFB">
        <w:t>,</w:t>
      </w:r>
      <w:r w:rsidRPr="00142BFB">
        <w:t xml:space="preserve"> </w:t>
      </w:r>
      <w:r w:rsidR="00212755" w:rsidRPr="00142BFB">
        <w:t>rögzítését</w:t>
      </w:r>
      <w:r w:rsidRPr="00142BFB">
        <w:t xml:space="preserve"> követően a </w:t>
      </w:r>
      <w:r w:rsidRPr="00142BFB">
        <w:rPr>
          <w:b/>
          <w:u w:val="single"/>
        </w:rPr>
        <w:t>pályázati űrlapot kinyomtatva és aláírva</w:t>
      </w:r>
      <w:r w:rsidR="00142BFB" w:rsidRPr="00142BFB">
        <w:rPr>
          <w:b/>
        </w:rPr>
        <w:t xml:space="preserve"> a Nyárádi Közös Önkormányzati Hivatalnál </w:t>
      </w:r>
      <w:r w:rsidR="00142BFB" w:rsidRPr="00142BFB">
        <w:rPr>
          <w:b/>
        </w:rPr>
        <w:lastRenderedPageBreak/>
        <w:t>(8512 Nyárád, Kossuth u. 1.)</w:t>
      </w:r>
      <w:r w:rsidRPr="00142BFB">
        <w:rPr>
          <w:b/>
        </w:rPr>
        <w:t xml:space="preserve"> kell benyújtaniuk a pályázóknak</w:t>
      </w:r>
      <w:r w:rsidRPr="00142BFB">
        <w:t>.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Default="00C57FA5" w:rsidP="001D3667">
      <w:pPr>
        <w:spacing w:before="120"/>
        <w:jc w:val="both"/>
      </w:pPr>
    </w:p>
    <w:p w14:paraId="24456BF6" w14:textId="77777777" w:rsidR="00FC6BF9" w:rsidRPr="00142BFB" w:rsidRDefault="00FC6BF9" w:rsidP="001D3667">
      <w:pPr>
        <w:spacing w:before="120"/>
        <w:jc w:val="both"/>
      </w:pPr>
    </w:p>
    <w:p w14:paraId="5443424D" w14:textId="77777777" w:rsidR="00142BFB" w:rsidRDefault="00C57FA5">
      <w:pPr>
        <w:jc w:val="center"/>
        <w:rPr>
          <w:b/>
          <w:bCs/>
        </w:rPr>
      </w:pPr>
      <w:r w:rsidRPr="00142BFB">
        <w:rPr>
          <w:b/>
          <w:bCs/>
        </w:rPr>
        <w:t xml:space="preserve">A pályázat rögzítésének </w:t>
      </w:r>
    </w:p>
    <w:p w14:paraId="23732182" w14:textId="77777777" w:rsidR="00142BFB" w:rsidRDefault="00C57FA5">
      <w:pPr>
        <w:jc w:val="center"/>
        <w:rPr>
          <w:b/>
          <w:bCs/>
        </w:rPr>
      </w:pPr>
      <w:r w:rsidRPr="00142BFB">
        <w:rPr>
          <w:b/>
          <w:bCs/>
        </w:rPr>
        <w:t>és a</w:t>
      </w:r>
      <w:r w:rsidR="00142BFB">
        <w:rPr>
          <w:b/>
          <w:bCs/>
        </w:rPr>
        <w:t xml:space="preserve"> Nyárádi Közös Önkormányzati Hivatalhoz</w:t>
      </w:r>
      <w:r w:rsidRPr="00142BFB">
        <w:rPr>
          <w:b/>
          <w:bCs/>
        </w:rPr>
        <w:t xml:space="preserve"> </w:t>
      </w:r>
      <w:r w:rsidR="00142BFB">
        <w:rPr>
          <w:b/>
          <w:bCs/>
        </w:rPr>
        <w:t xml:space="preserve">(8512 Nyárád, Kossuth u. 1.) </w:t>
      </w:r>
    </w:p>
    <w:p w14:paraId="0C141F6B" w14:textId="12D93E23" w:rsidR="00C57FA5" w:rsidRPr="00142BFB" w:rsidRDefault="00C57FA5">
      <w:pPr>
        <w:jc w:val="center"/>
        <w:rPr>
          <w:b/>
          <w:bCs/>
        </w:rPr>
      </w:pPr>
      <w:r w:rsidRPr="00142BFB">
        <w:rPr>
          <w:b/>
          <w:bCs/>
        </w:rPr>
        <w:t xml:space="preserve">történő benyújtásának </w:t>
      </w:r>
    </w:p>
    <w:p w14:paraId="7B060257" w14:textId="757BD156" w:rsidR="00C57FA5" w:rsidRPr="00142BFB" w:rsidRDefault="00C57FA5">
      <w:pPr>
        <w:jc w:val="center"/>
        <w:rPr>
          <w:b/>
          <w:bCs/>
        </w:rPr>
      </w:pPr>
      <w:r w:rsidRPr="00142BFB">
        <w:rPr>
          <w:b/>
          <w:bCs/>
        </w:rPr>
        <w:t xml:space="preserve">határideje: </w:t>
      </w:r>
      <w:r w:rsidR="00E82151" w:rsidRPr="00142BFB">
        <w:rPr>
          <w:b/>
          <w:bCs/>
        </w:rPr>
        <w:t>2016</w:t>
      </w:r>
      <w:r w:rsidRPr="00142BFB">
        <w:rPr>
          <w:b/>
          <w:bCs/>
        </w:rPr>
        <w:t xml:space="preserve">. november </w:t>
      </w:r>
      <w:r w:rsidR="00BF3487" w:rsidRPr="00142BFB">
        <w:rPr>
          <w:b/>
          <w:bCs/>
        </w:rPr>
        <w:t>8</w:t>
      </w:r>
      <w:r w:rsidRPr="00142BFB">
        <w:rPr>
          <w:b/>
          <w:bCs/>
        </w:rPr>
        <w:t>.</w:t>
      </w:r>
    </w:p>
    <w:p w14:paraId="3094C5D5" w14:textId="77777777" w:rsidR="00C57FA5" w:rsidRDefault="00C57FA5">
      <w:pPr>
        <w:jc w:val="center"/>
        <w:rPr>
          <w:b/>
          <w:bCs/>
          <w:snapToGrid w:val="0"/>
        </w:rPr>
      </w:pPr>
    </w:p>
    <w:p w14:paraId="164B9250" w14:textId="77777777" w:rsidR="00FC6BF9" w:rsidRDefault="00FC6BF9">
      <w:pPr>
        <w:jc w:val="center"/>
        <w:rPr>
          <w:b/>
          <w:bCs/>
          <w:snapToGrid w:val="0"/>
        </w:rPr>
      </w:pPr>
    </w:p>
    <w:p w14:paraId="6C38C7A6" w14:textId="77777777" w:rsidR="00FC6BF9" w:rsidRPr="00142BFB" w:rsidRDefault="00FC6BF9">
      <w:pPr>
        <w:jc w:val="center"/>
        <w:rPr>
          <w:b/>
          <w:bCs/>
          <w:snapToGrid w:val="0"/>
        </w:rPr>
      </w:pPr>
    </w:p>
    <w:p w14:paraId="6402F7AB" w14:textId="4C5DD246" w:rsidR="003F04AD" w:rsidRPr="00142BFB" w:rsidRDefault="003F04AD" w:rsidP="00436C2A">
      <w:pPr>
        <w:jc w:val="both"/>
        <w:rPr>
          <w:bCs/>
        </w:rPr>
      </w:pPr>
      <w:r w:rsidRPr="00142BFB">
        <w:rPr>
          <w:bCs/>
        </w:rPr>
        <w:t xml:space="preserve">A pályázatot az EPER-Bursa rendszerben kitöltve, véglegesítve, onnan kinyomtatva, aláírva a </w:t>
      </w:r>
      <w:r w:rsidR="00142BFB">
        <w:rPr>
          <w:bCs/>
        </w:rPr>
        <w:t>Nyárádi Közös Önkormányzati Hivatalhoz (8512 Nyárád, Kossuth u. 1.)</w:t>
      </w:r>
      <w:r w:rsidRPr="00142BFB">
        <w:rPr>
          <w:bCs/>
        </w:rPr>
        <w:t xml:space="preserve"> kell benyújtani.</w:t>
      </w:r>
    </w:p>
    <w:p w14:paraId="13160832" w14:textId="7CE80CE9" w:rsidR="00C57FA5" w:rsidRPr="00142BFB" w:rsidRDefault="003F04AD" w:rsidP="00436C2A">
      <w:pPr>
        <w:jc w:val="both"/>
        <w:rPr>
          <w:bCs/>
        </w:rPr>
      </w:pPr>
      <w:r w:rsidRPr="00142BFB" w:rsidDel="003F04AD">
        <w:rPr>
          <w:bCs/>
        </w:rPr>
        <w:t xml:space="preserve"> </w:t>
      </w:r>
    </w:p>
    <w:p w14:paraId="4F450FE6" w14:textId="77777777" w:rsidR="00C57FA5" w:rsidRPr="00142BFB" w:rsidRDefault="00C57FA5">
      <w:pPr>
        <w:rPr>
          <w:b/>
          <w:bCs/>
          <w:u w:val="single"/>
        </w:rPr>
      </w:pPr>
      <w:r w:rsidRPr="00142BFB">
        <w:rPr>
          <w:b/>
          <w:bCs/>
          <w:u w:val="single"/>
        </w:rPr>
        <w:t>A pályázat kötelező mellékletei:</w:t>
      </w:r>
    </w:p>
    <w:p w14:paraId="277FCB10" w14:textId="77777777" w:rsidR="00C57FA5" w:rsidRPr="00142BFB" w:rsidRDefault="00C57FA5">
      <w:pPr>
        <w:jc w:val="center"/>
        <w:rPr>
          <w:b/>
          <w:bCs/>
        </w:rPr>
      </w:pPr>
    </w:p>
    <w:p w14:paraId="6C9DFCDA" w14:textId="57B2FB7A" w:rsidR="00C57FA5" w:rsidRPr="00142BFB" w:rsidRDefault="00C57FA5">
      <w:pPr>
        <w:rPr>
          <w:b/>
          <w:bCs/>
        </w:rPr>
      </w:pPr>
      <w:r w:rsidRPr="00142BFB">
        <w:rPr>
          <w:b/>
          <w:bCs/>
        </w:rPr>
        <w:t>a)</w:t>
      </w:r>
      <w:r w:rsidRPr="00142BFB">
        <w:rPr>
          <w:b/>
          <w:bCs/>
        </w:rPr>
        <w:tab/>
        <w:t xml:space="preserve">A felsőoktatási intézmény által kitöltött eredeti hallgatói jogviszony-igazolás a </w:t>
      </w:r>
      <w:r w:rsidR="00E82151" w:rsidRPr="00142BFB">
        <w:rPr>
          <w:b/>
          <w:bCs/>
        </w:rPr>
        <w:t>2016</w:t>
      </w:r>
      <w:r w:rsidRPr="00142BFB">
        <w:rPr>
          <w:b/>
          <w:bCs/>
        </w:rPr>
        <w:t>/</w:t>
      </w:r>
      <w:r w:rsidR="00E82151" w:rsidRPr="00142BFB">
        <w:rPr>
          <w:b/>
          <w:bCs/>
        </w:rPr>
        <w:t>2017</w:t>
      </w:r>
      <w:r w:rsidRPr="00142BFB">
        <w:rPr>
          <w:b/>
          <w:bCs/>
        </w:rPr>
        <w:t>. tanév első félévéről.</w:t>
      </w:r>
    </w:p>
    <w:p w14:paraId="03FA2173" w14:textId="77777777" w:rsidR="00C57FA5" w:rsidRPr="00142BFB" w:rsidRDefault="00C57FA5">
      <w:pPr>
        <w:jc w:val="both"/>
        <w:rPr>
          <w:snapToGrid w:val="0"/>
        </w:rPr>
      </w:pPr>
    </w:p>
    <w:p w14:paraId="2DE1DBC5" w14:textId="77777777" w:rsidR="00C57FA5" w:rsidRPr="00142BFB" w:rsidRDefault="00C57FA5">
      <w:pPr>
        <w:jc w:val="both"/>
      </w:pPr>
      <w:r w:rsidRPr="00142BFB">
        <w:rPr>
          <w:snapToGrid w:val="0"/>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142BFB">
        <w:t xml:space="preserve">. </w:t>
      </w:r>
    </w:p>
    <w:p w14:paraId="4CB8E7BD" w14:textId="77777777" w:rsidR="00C57FA5" w:rsidRPr="00142BFB" w:rsidRDefault="00C57FA5">
      <w:pPr>
        <w:jc w:val="both"/>
        <w:rPr>
          <w:b/>
          <w:bCs/>
        </w:rPr>
      </w:pPr>
    </w:p>
    <w:p w14:paraId="6C9F08F6" w14:textId="77777777" w:rsidR="00C57FA5" w:rsidRPr="00142BFB" w:rsidRDefault="00C57FA5" w:rsidP="009D63E4">
      <w:pPr>
        <w:ind w:firstLine="708"/>
        <w:jc w:val="both"/>
        <w:rPr>
          <w:b/>
          <w:bCs/>
        </w:rPr>
      </w:pPr>
      <w:r w:rsidRPr="00142BFB">
        <w:rPr>
          <w:b/>
          <w:bCs/>
        </w:rPr>
        <w:t>b)</w:t>
      </w:r>
      <w:r w:rsidRPr="00142BFB">
        <w:rPr>
          <w:b/>
          <w:bCs/>
        </w:rPr>
        <w:tab/>
        <w:t>Igazolás a pályázó és a pályázóval egy háztartásban élők egy főre jutó havi nettó jövedelméről.</w:t>
      </w:r>
    </w:p>
    <w:p w14:paraId="2C27B443" w14:textId="77777777" w:rsidR="00C57FA5" w:rsidRPr="00142BFB" w:rsidRDefault="00C57FA5">
      <w:pPr>
        <w:pStyle w:val="Szvegtrzs"/>
        <w:rPr>
          <w:b/>
          <w:bCs/>
        </w:rPr>
      </w:pPr>
    </w:p>
    <w:p w14:paraId="1E4FE9C4" w14:textId="5CCDEBB9" w:rsidR="00C57FA5" w:rsidRPr="00142BFB" w:rsidRDefault="00C57FA5" w:rsidP="009D63E4">
      <w:pPr>
        <w:pStyle w:val="Szvegtrzs"/>
        <w:ind w:firstLine="708"/>
        <w:rPr>
          <w:b/>
          <w:bCs/>
        </w:rPr>
      </w:pPr>
      <w:r w:rsidRPr="00142BFB">
        <w:rPr>
          <w:b/>
          <w:bCs/>
        </w:rPr>
        <w:t>c)</w:t>
      </w:r>
      <w:r w:rsidRPr="00142BFB">
        <w:rPr>
          <w:b/>
          <w:bCs/>
        </w:rPr>
        <w:tab/>
        <w:t xml:space="preserve">A szociális rászorultság igazolására </w:t>
      </w:r>
      <w:r w:rsidR="00142BFB">
        <w:rPr>
          <w:b/>
          <w:bCs/>
        </w:rPr>
        <w:t xml:space="preserve">szolgáló egyéb </w:t>
      </w:r>
      <w:r w:rsidRPr="00142BFB">
        <w:rPr>
          <w:b/>
          <w:bCs/>
        </w:rPr>
        <w:t>irat</w:t>
      </w:r>
    </w:p>
    <w:p w14:paraId="5D6802A7" w14:textId="77777777" w:rsidR="00C57FA5" w:rsidRPr="00142BFB" w:rsidRDefault="00C57FA5">
      <w:pPr>
        <w:jc w:val="both"/>
      </w:pPr>
    </w:p>
    <w:p w14:paraId="7A3AB5C7" w14:textId="77777777" w:rsidR="00C57FA5" w:rsidRPr="00142BFB" w:rsidRDefault="00C57FA5">
      <w:pPr>
        <w:jc w:val="both"/>
        <w:rPr>
          <w:b/>
          <w:bCs/>
        </w:rPr>
      </w:pPr>
      <w:r w:rsidRPr="00142BFB">
        <w:rPr>
          <w:b/>
          <w:bCs/>
        </w:rPr>
        <w:t>A pályázati űrlap csak a fent meghatározott kötelező mellékletekkel együtt érvényes, valamely melléklet hiányában a pályázat formai hibásnak minősül.</w:t>
      </w:r>
    </w:p>
    <w:p w14:paraId="395C8FD3" w14:textId="77777777" w:rsidR="00C57FA5" w:rsidRPr="00142BFB" w:rsidRDefault="00C57FA5">
      <w:pPr>
        <w:jc w:val="both"/>
      </w:pPr>
    </w:p>
    <w:p w14:paraId="2F06674C" w14:textId="77777777" w:rsidR="00C57FA5" w:rsidRPr="00142BFB" w:rsidRDefault="00C57FA5" w:rsidP="00CB5346">
      <w:pPr>
        <w:jc w:val="both"/>
        <w:rPr>
          <w:i/>
        </w:rPr>
      </w:pPr>
      <w:r w:rsidRPr="00142BFB">
        <w:rPr>
          <w:b/>
          <w:i/>
          <w:u w:val="single"/>
        </w:rPr>
        <w:t>Egy háztartásban élők:</w:t>
      </w:r>
      <w:r w:rsidRPr="00142BFB">
        <w:rPr>
          <w:b/>
          <w:i/>
        </w:rPr>
        <w:t xml:space="preserve"> </w:t>
      </w:r>
      <w:r w:rsidRPr="00142BFB">
        <w:rPr>
          <w:i/>
        </w:rPr>
        <w:t>a pályázó lakóhelye szerinti lakásban életvitelszerűen együttlakó, ott bejelentett lakóhellyel vagy tartózkodási hellyel rendelkező személyek.</w:t>
      </w:r>
    </w:p>
    <w:p w14:paraId="23B599B1" w14:textId="77777777" w:rsidR="00C57FA5" w:rsidRPr="00142BFB" w:rsidRDefault="00C57FA5" w:rsidP="00CB5346">
      <w:pPr>
        <w:jc w:val="both"/>
        <w:rPr>
          <w:i/>
        </w:rPr>
      </w:pPr>
    </w:p>
    <w:p w14:paraId="08D5CEEE" w14:textId="77777777" w:rsidR="00C57FA5" w:rsidRPr="00142BFB" w:rsidRDefault="00C57FA5" w:rsidP="00CB5346">
      <w:pPr>
        <w:pStyle w:val="Lbjegyzetszveg"/>
        <w:jc w:val="both"/>
        <w:rPr>
          <w:i/>
          <w:sz w:val="24"/>
          <w:szCs w:val="24"/>
        </w:rPr>
      </w:pPr>
      <w:r w:rsidRPr="00142BFB">
        <w:rPr>
          <w:b/>
          <w:i/>
          <w:sz w:val="24"/>
          <w:szCs w:val="24"/>
          <w:u w:val="single"/>
        </w:rPr>
        <w:t>Jövedelem:</w:t>
      </w:r>
    </w:p>
    <w:p w14:paraId="0D7039B6" w14:textId="77777777" w:rsidR="00C57FA5" w:rsidRPr="00142BFB" w:rsidRDefault="00C57FA5" w:rsidP="00CB5346">
      <w:pPr>
        <w:autoSpaceDE w:val="0"/>
        <w:autoSpaceDN w:val="0"/>
        <w:adjustRightInd w:val="0"/>
        <w:jc w:val="both"/>
        <w:rPr>
          <w:i/>
        </w:rPr>
      </w:pPr>
      <w:r w:rsidRPr="00142BFB">
        <w:rPr>
          <w:i/>
        </w:rPr>
        <w:t xml:space="preserve">A szociális igazgatásról és szociális ellátásokról szóló 1993. évi III. törvény 4. § (1) bekezdés a) pontja alapján az </w:t>
      </w:r>
      <w:r w:rsidRPr="00142BFB">
        <w:rPr>
          <w:bCs/>
          <w:i/>
        </w:rPr>
        <w:t>elismert költségekkel és a befizetési kötelezettséggel csökkentett</w:t>
      </w:r>
    </w:p>
    <w:p w14:paraId="2562A5E7" w14:textId="3761FE01" w:rsidR="00C57FA5" w:rsidRPr="00142BFB" w:rsidRDefault="00C57FA5" w:rsidP="00CB5346">
      <w:pPr>
        <w:autoSpaceDE w:val="0"/>
        <w:autoSpaceDN w:val="0"/>
        <w:adjustRightInd w:val="0"/>
        <w:ind w:left="900" w:hanging="191"/>
        <w:jc w:val="both"/>
        <w:rPr>
          <w:i/>
        </w:rPr>
      </w:pPr>
      <w:r w:rsidRPr="00142BFB">
        <w:rPr>
          <w:i/>
          <w:iCs/>
        </w:rPr>
        <w:t xml:space="preserve">- </w:t>
      </w:r>
      <w:r w:rsidRPr="00142BFB">
        <w:rPr>
          <w:i/>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BF0693" w:rsidRPr="00142BFB">
        <w:rPr>
          <w:i/>
        </w:rPr>
        <w:t xml:space="preserve"> </w:t>
      </w:r>
      <w:r w:rsidR="00BF0693" w:rsidRPr="00142BFB">
        <w:t>és</w:t>
      </w:r>
    </w:p>
    <w:p w14:paraId="775555BF" w14:textId="0FEC1A1C" w:rsidR="00044D03" w:rsidRPr="00142BFB" w:rsidRDefault="00C57FA5" w:rsidP="00044D03">
      <w:pPr>
        <w:autoSpaceDE w:val="0"/>
        <w:autoSpaceDN w:val="0"/>
        <w:adjustRightInd w:val="0"/>
        <w:ind w:left="900" w:hanging="191"/>
        <w:jc w:val="both"/>
        <w:rPr>
          <w:i/>
          <w:iCs/>
        </w:rPr>
      </w:pPr>
      <w:r w:rsidRPr="00142BFB">
        <w:rPr>
          <w:i/>
          <w:iCs/>
        </w:rPr>
        <w:t xml:space="preserve">- </w:t>
      </w:r>
      <w:r w:rsidR="00044D03" w:rsidRPr="00142BFB">
        <w:rPr>
          <w:i/>
        </w:rPr>
        <w:t>az a bevétel, amely után az egyszerűsített vállalkozói adóról, a kisadózó vállalkozások tételes adójáról és a kisvállalati adóról szóló törvény, vagy az egyszerűsített közteherviselési hozzájárulásról szóló törvény szerint adót, illetve hozzájárulást kell fizetni.</w:t>
      </w:r>
    </w:p>
    <w:p w14:paraId="7121B68B" w14:textId="77777777" w:rsidR="00F372BC" w:rsidRPr="00142BFB" w:rsidRDefault="00F372BC" w:rsidP="00CB5346">
      <w:pPr>
        <w:autoSpaceDE w:val="0"/>
        <w:autoSpaceDN w:val="0"/>
        <w:adjustRightInd w:val="0"/>
        <w:ind w:left="900" w:hanging="191"/>
        <w:jc w:val="both"/>
        <w:rPr>
          <w:i/>
        </w:rPr>
      </w:pPr>
    </w:p>
    <w:p w14:paraId="4EB5DEE6" w14:textId="77777777" w:rsidR="00C57FA5" w:rsidRPr="00142BFB" w:rsidRDefault="00C57FA5" w:rsidP="00CB5346">
      <w:pPr>
        <w:autoSpaceDE w:val="0"/>
        <w:autoSpaceDN w:val="0"/>
        <w:adjustRightInd w:val="0"/>
        <w:jc w:val="both"/>
        <w:rPr>
          <w:i/>
        </w:rPr>
      </w:pPr>
      <w:r w:rsidRPr="00142BFB">
        <w:rPr>
          <w:b/>
          <w:i/>
          <w:u w:val="single"/>
        </w:rPr>
        <w:lastRenderedPageBreak/>
        <w:t>Elismert költségnek</w:t>
      </w:r>
      <w:r w:rsidRPr="00142BFB">
        <w:rPr>
          <w:i/>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30F39976" w14:textId="77777777" w:rsidR="004A242D" w:rsidRPr="00142BFB" w:rsidRDefault="004A242D" w:rsidP="00CB5346">
      <w:pPr>
        <w:autoSpaceDE w:val="0"/>
        <w:autoSpaceDN w:val="0"/>
        <w:adjustRightInd w:val="0"/>
        <w:jc w:val="both"/>
        <w:rPr>
          <w:i/>
        </w:rPr>
      </w:pPr>
    </w:p>
    <w:p w14:paraId="32350D0D" w14:textId="77777777" w:rsidR="00C57FA5" w:rsidRPr="00142BFB" w:rsidRDefault="00C57FA5" w:rsidP="00CB5346">
      <w:pPr>
        <w:autoSpaceDE w:val="0"/>
        <w:autoSpaceDN w:val="0"/>
        <w:adjustRightInd w:val="0"/>
        <w:jc w:val="both"/>
        <w:rPr>
          <w:i/>
        </w:rPr>
      </w:pPr>
      <w:r w:rsidRPr="00142BFB">
        <w:rPr>
          <w:b/>
          <w:i/>
          <w:u w:val="single"/>
        </w:rPr>
        <w:t>Befizetési kötelezettségnek</w:t>
      </w:r>
      <w:r w:rsidRPr="00142BFB">
        <w:rPr>
          <w:i/>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3564E5A9" w14:textId="77777777" w:rsidR="00F372BC" w:rsidRPr="00142BFB" w:rsidRDefault="00F372BC" w:rsidP="00CB5346">
      <w:pPr>
        <w:autoSpaceDE w:val="0"/>
        <w:autoSpaceDN w:val="0"/>
        <w:adjustRightInd w:val="0"/>
        <w:jc w:val="both"/>
        <w:rPr>
          <w:i/>
        </w:rPr>
      </w:pPr>
    </w:p>
    <w:p w14:paraId="384269FD" w14:textId="77777777" w:rsidR="00C57FA5" w:rsidRPr="00142BFB" w:rsidRDefault="00C57FA5" w:rsidP="00CB5346">
      <w:pPr>
        <w:autoSpaceDE w:val="0"/>
        <w:autoSpaceDN w:val="0"/>
        <w:adjustRightInd w:val="0"/>
        <w:jc w:val="both"/>
        <w:rPr>
          <w:b/>
          <w:i/>
          <w:u w:val="single"/>
        </w:rPr>
      </w:pPr>
      <w:r w:rsidRPr="00142BFB">
        <w:rPr>
          <w:b/>
          <w:i/>
          <w:u w:val="single"/>
        </w:rPr>
        <w:t>Nem minősül jövedelemnek</w:t>
      </w:r>
    </w:p>
    <w:p w14:paraId="62D216FD" w14:textId="241C8BAF" w:rsidR="00EE43D9" w:rsidRPr="00142BFB" w:rsidRDefault="00D97684" w:rsidP="007B58ED">
      <w:pPr>
        <w:ind w:left="420" w:hanging="360"/>
        <w:jc w:val="both"/>
        <w:rPr>
          <w:i/>
        </w:rPr>
      </w:pPr>
      <w:r w:rsidRPr="00142BFB">
        <w:rPr>
          <w:i/>
        </w:rPr>
        <w:t>a)</w:t>
      </w:r>
      <w:r w:rsidR="00C57FA5" w:rsidRPr="00142BFB">
        <w:rPr>
          <w:i/>
        </w:rPr>
        <w:t xml:space="preserve"> </w:t>
      </w:r>
      <w:r w:rsidR="00AD6260" w:rsidRPr="00142BFB">
        <w:rPr>
          <w:i/>
          <w:color w:val="2222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00AD6260" w:rsidRPr="00142BFB">
        <w:rPr>
          <w:i/>
        </w:rPr>
        <w:t>,</w:t>
      </w:r>
      <w:r w:rsidR="00AD6260" w:rsidRPr="00142BFB" w:rsidDel="00EE43D9">
        <w:rPr>
          <w:i/>
        </w:rPr>
        <w:t xml:space="preserve"> </w:t>
      </w:r>
    </w:p>
    <w:p w14:paraId="0FE2832D" w14:textId="0E51F5C5" w:rsidR="00C57FA5" w:rsidRPr="00142BFB" w:rsidRDefault="00D97684" w:rsidP="002F03C8">
      <w:pPr>
        <w:ind w:left="420" w:hanging="360"/>
        <w:jc w:val="both"/>
        <w:rPr>
          <w:i/>
        </w:rPr>
      </w:pPr>
      <w:r w:rsidRPr="00142BFB">
        <w:rPr>
          <w:i/>
        </w:rPr>
        <w:t>b)</w:t>
      </w:r>
      <w:r w:rsidR="00C57FA5" w:rsidRPr="00142BFB">
        <w:rPr>
          <w:i/>
        </w:rPr>
        <w:t xml:space="preserve"> a rendkívüli gyermekvédelmi támogatás, a gyermekek védelméről és a gyámügyi igazgatásról szóló 1997. évi XXXI. t</w:t>
      </w:r>
      <w:r w:rsidR="001009B8" w:rsidRPr="00142BFB">
        <w:rPr>
          <w:i/>
        </w:rPr>
        <w:t>ö</w:t>
      </w:r>
      <w:r w:rsidR="00C57FA5" w:rsidRPr="00142BFB">
        <w:rPr>
          <w:i/>
        </w:rPr>
        <w:t>rvény (a továbbiakban: Gyvt.) 20/A. §-a szerinti pénzbeli támogatás, a Gyvt. 20/B. §-ának (4)-(5) bekezdése szerinti pótlék, a nevelőszülők számára fizetett nevelési díj és külön ellátmány,</w:t>
      </w:r>
    </w:p>
    <w:p w14:paraId="7FCF0CCB" w14:textId="49DF033E" w:rsidR="00C57FA5" w:rsidRPr="00142BFB" w:rsidRDefault="00D97684" w:rsidP="002F03C8">
      <w:pPr>
        <w:ind w:left="420" w:hanging="360"/>
        <w:jc w:val="both"/>
        <w:rPr>
          <w:i/>
        </w:rPr>
      </w:pPr>
      <w:r w:rsidRPr="00142BFB">
        <w:rPr>
          <w:i/>
        </w:rPr>
        <w:t>c)</w:t>
      </w:r>
      <w:r w:rsidR="00C57FA5" w:rsidRPr="00142BFB">
        <w:rPr>
          <w:i/>
        </w:rPr>
        <w:t xml:space="preserve"> az anyasági támogatás,</w:t>
      </w:r>
    </w:p>
    <w:p w14:paraId="452AB178" w14:textId="0B8C500C" w:rsidR="00C57FA5" w:rsidRPr="00142BFB" w:rsidRDefault="00D97684" w:rsidP="002F03C8">
      <w:pPr>
        <w:ind w:left="420" w:hanging="360"/>
        <w:jc w:val="both"/>
        <w:rPr>
          <w:i/>
        </w:rPr>
      </w:pPr>
      <w:r w:rsidRPr="00142BFB">
        <w:rPr>
          <w:i/>
        </w:rPr>
        <w:t>d)</w:t>
      </w:r>
      <w:r w:rsidR="00C57FA5" w:rsidRPr="00142BFB">
        <w:rPr>
          <w:i/>
        </w:rPr>
        <w:t xml:space="preserve"> a tizenharmadik havi nyugdíj és a szépkorúak jubileumi juttatása,</w:t>
      </w:r>
    </w:p>
    <w:p w14:paraId="11E72DD3" w14:textId="20E78CC4" w:rsidR="00C57FA5" w:rsidRPr="00142BFB" w:rsidRDefault="00D97684" w:rsidP="002F03C8">
      <w:pPr>
        <w:ind w:left="420" w:hanging="360"/>
        <w:jc w:val="both"/>
        <w:rPr>
          <w:i/>
        </w:rPr>
      </w:pPr>
      <w:r w:rsidRPr="00142BFB">
        <w:rPr>
          <w:i/>
        </w:rPr>
        <w:t>e)</w:t>
      </w:r>
      <w:r w:rsidR="00C57FA5" w:rsidRPr="00142BFB">
        <w:rPr>
          <w:i/>
        </w:rPr>
        <w:t xml:space="preserve"> 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6E0FFBB7" w:rsidR="00C57FA5" w:rsidRPr="00142BFB" w:rsidRDefault="00D97684" w:rsidP="002F03C8">
      <w:pPr>
        <w:ind w:left="420" w:hanging="360"/>
        <w:jc w:val="both"/>
        <w:rPr>
          <w:i/>
        </w:rPr>
      </w:pPr>
      <w:r w:rsidRPr="00142BFB">
        <w:rPr>
          <w:i/>
        </w:rPr>
        <w:t>f)</w:t>
      </w:r>
      <w:r w:rsidR="00C57FA5" w:rsidRPr="00142BFB">
        <w:rPr>
          <w:i/>
        </w:rPr>
        <w:t xml:space="preserve"> a fogadó szervezet által az önkéntesnek külön törvény alapján biztosított juttatás,</w:t>
      </w:r>
    </w:p>
    <w:p w14:paraId="5E5A6868" w14:textId="713B6277" w:rsidR="00C57FA5" w:rsidRPr="00142BFB" w:rsidRDefault="00D97684" w:rsidP="002F03C8">
      <w:pPr>
        <w:ind w:left="420" w:hanging="360"/>
        <w:jc w:val="both"/>
        <w:rPr>
          <w:i/>
        </w:rPr>
      </w:pPr>
      <w:r w:rsidRPr="00142BFB">
        <w:rPr>
          <w:i/>
        </w:rPr>
        <w:t xml:space="preserve">g) </w:t>
      </w:r>
      <w:r w:rsidR="00EE43D9" w:rsidRPr="00142BFB">
        <w:rPr>
          <w:i/>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142BFB">
        <w:rPr>
          <w:i/>
        </w:rPr>
        <w:t>,</w:t>
      </w:r>
    </w:p>
    <w:p w14:paraId="4D643EAA" w14:textId="0E3D585C" w:rsidR="00C57FA5" w:rsidRPr="00142BFB" w:rsidRDefault="00D97684" w:rsidP="002F03C8">
      <w:pPr>
        <w:ind w:left="420" w:hanging="360"/>
        <w:jc w:val="both"/>
        <w:rPr>
          <w:i/>
        </w:rPr>
      </w:pPr>
      <w:r w:rsidRPr="00142BFB">
        <w:rPr>
          <w:i/>
        </w:rPr>
        <w:t>h)</w:t>
      </w:r>
      <w:r w:rsidR="00C57FA5" w:rsidRPr="00142BFB">
        <w:rPr>
          <w:i/>
        </w:rPr>
        <w:t xml:space="preserve"> a házi segítségnyújtás keretében társadalmi gondozásért kapott tiszteletdíj,</w:t>
      </w:r>
    </w:p>
    <w:p w14:paraId="19C4D448" w14:textId="62736EE7" w:rsidR="00C57FA5" w:rsidRPr="00142BFB" w:rsidRDefault="00D97684" w:rsidP="002F03C8">
      <w:pPr>
        <w:ind w:left="420" w:hanging="360"/>
        <w:jc w:val="both"/>
        <w:rPr>
          <w:i/>
        </w:rPr>
      </w:pPr>
      <w:r w:rsidRPr="00142BFB">
        <w:rPr>
          <w:i/>
        </w:rPr>
        <w:t>i)</w:t>
      </w:r>
      <w:r w:rsidR="00C57FA5" w:rsidRPr="00142BFB">
        <w:rPr>
          <w:i/>
        </w:rPr>
        <w:t xml:space="preserve"> az energiafelhasználáshoz nyújtott támogatás</w:t>
      </w:r>
      <w:r w:rsidR="009C4BAB" w:rsidRPr="00142BFB">
        <w:rPr>
          <w:i/>
        </w:rPr>
        <w:t>,</w:t>
      </w:r>
    </w:p>
    <w:p w14:paraId="79E5DF1B" w14:textId="7627909D" w:rsidR="00BF0693" w:rsidRPr="00142BFB" w:rsidRDefault="00D97684" w:rsidP="002F03C8">
      <w:pPr>
        <w:ind w:left="420" w:hanging="360"/>
        <w:jc w:val="both"/>
        <w:rPr>
          <w:i/>
        </w:rPr>
      </w:pPr>
      <w:r w:rsidRPr="00142BFB">
        <w:rPr>
          <w:i/>
        </w:rPr>
        <w:t xml:space="preserve">j) </w:t>
      </w:r>
      <w:r w:rsidR="00BF0693" w:rsidRPr="00142BFB">
        <w:rPr>
          <w:i/>
        </w:rPr>
        <w:t>a szociális szövetkezet (ide nem értve az iskolaszövetkezetet) tagja által a szövetkezetben végzett tevékenység ellenértékeként megszerzett, a személyi jövedelemadóról szóló törvény alapján adómentes bevétel.</w:t>
      </w:r>
    </w:p>
    <w:p w14:paraId="2F107D70" w14:textId="77777777" w:rsidR="00C57FA5" w:rsidRPr="00142BFB" w:rsidRDefault="00C57FA5" w:rsidP="00CB5346">
      <w:pPr>
        <w:autoSpaceDE w:val="0"/>
        <w:autoSpaceDN w:val="0"/>
        <w:adjustRightInd w:val="0"/>
        <w:ind w:left="612" w:hanging="204"/>
        <w:jc w:val="both"/>
        <w:rPr>
          <w:i/>
        </w:rPr>
      </w:pPr>
    </w:p>
    <w:p w14:paraId="26A8FCC4" w14:textId="77777777" w:rsidR="00C57FA5" w:rsidRPr="00142BFB" w:rsidRDefault="00C57FA5" w:rsidP="001F421A">
      <w:pPr>
        <w:jc w:val="both"/>
        <w:rPr>
          <w:b/>
          <w:snapToGrid w:val="0"/>
        </w:rPr>
      </w:pPr>
      <w:r w:rsidRPr="00142BFB">
        <w:rPr>
          <w:b/>
        </w:rPr>
        <w:t xml:space="preserve">4. </w:t>
      </w:r>
      <w:r w:rsidRPr="00142BFB">
        <w:rPr>
          <w:b/>
          <w:snapToGrid w:val="0"/>
        </w:rPr>
        <w:t>Adatkezelés</w:t>
      </w:r>
    </w:p>
    <w:p w14:paraId="3BF5C531" w14:textId="77777777" w:rsidR="00C57FA5" w:rsidRPr="00142BFB" w:rsidRDefault="00C57FA5" w:rsidP="001F421A">
      <w:pPr>
        <w:jc w:val="both"/>
        <w:rPr>
          <w:b/>
          <w:snapToGrid w:val="0"/>
        </w:rPr>
      </w:pPr>
    </w:p>
    <w:p w14:paraId="5E9AC868" w14:textId="77777777" w:rsidR="00C57FA5" w:rsidRPr="00142BFB" w:rsidRDefault="00C57FA5" w:rsidP="001F421A">
      <w:pPr>
        <w:jc w:val="both"/>
        <w:rPr>
          <w:snapToGrid w:val="0"/>
        </w:rPr>
      </w:pPr>
      <w:r w:rsidRPr="00142BFB">
        <w:rPr>
          <w:snapToGrid w:val="0"/>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59501B2C" w14:textId="77777777" w:rsidR="00FC6BF9" w:rsidRDefault="00FC6BF9" w:rsidP="00942AE4">
      <w:pPr>
        <w:spacing w:before="120"/>
        <w:jc w:val="both"/>
        <w:rPr>
          <w:snapToGrid w:val="0"/>
        </w:rPr>
      </w:pPr>
    </w:p>
    <w:p w14:paraId="712F482A" w14:textId="77777777" w:rsidR="00FC6BF9" w:rsidRDefault="00FC6BF9" w:rsidP="00942AE4">
      <w:pPr>
        <w:spacing w:before="120"/>
        <w:jc w:val="both"/>
        <w:rPr>
          <w:snapToGrid w:val="0"/>
        </w:rPr>
      </w:pPr>
    </w:p>
    <w:p w14:paraId="3DF063A7" w14:textId="77777777" w:rsidR="00FC6BF9" w:rsidRDefault="00FC6BF9" w:rsidP="00942AE4">
      <w:pPr>
        <w:spacing w:before="120"/>
        <w:jc w:val="both"/>
        <w:rPr>
          <w:snapToGrid w:val="0"/>
        </w:rPr>
      </w:pPr>
    </w:p>
    <w:p w14:paraId="13379375" w14:textId="77777777" w:rsidR="00D97684" w:rsidRPr="00142BFB" w:rsidRDefault="00C57FA5" w:rsidP="00942AE4">
      <w:pPr>
        <w:spacing w:before="120"/>
        <w:jc w:val="both"/>
        <w:rPr>
          <w:snapToGrid w:val="0"/>
        </w:rPr>
      </w:pPr>
      <w:r w:rsidRPr="00142BFB">
        <w:rPr>
          <w:snapToGrid w:val="0"/>
        </w:rPr>
        <w:lastRenderedPageBreak/>
        <w:t>A pályázó pályázata benyújtásával</w:t>
      </w:r>
    </w:p>
    <w:p w14:paraId="7307354A" w14:textId="5620A826" w:rsidR="00C57FA5" w:rsidRPr="00142BFB" w:rsidRDefault="00C57FA5" w:rsidP="00942AE4">
      <w:pPr>
        <w:spacing w:before="120"/>
        <w:jc w:val="both"/>
      </w:pPr>
      <w:r w:rsidRPr="00142BFB">
        <w:rPr>
          <w:snapToGrid w:val="0"/>
        </w:rPr>
        <w:t xml:space="preserve"> </w:t>
      </w:r>
    </w:p>
    <w:p w14:paraId="76944D38" w14:textId="1F620C36" w:rsidR="00C57FA5" w:rsidRPr="00142BFB" w:rsidRDefault="00C57FA5" w:rsidP="00942AE4">
      <w:pPr>
        <w:ind w:left="420" w:hanging="360"/>
        <w:jc w:val="both"/>
      </w:pPr>
      <w:r w:rsidRPr="00142BFB">
        <w:t>a)   </w:t>
      </w:r>
      <w:r w:rsidRPr="00142BFB">
        <w:rPr>
          <w:snapToGrid w:val="0"/>
        </w:rPr>
        <w:t xml:space="preserve">hozzájárul ahhoz, hogy a pályázati űrlapon rögzített személyes adatait </w:t>
      </w:r>
      <w:r w:rsidRPr="00142BFB">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0F7B23E0" w:rsidR="00C57FA5" w:rsidRPr="00142BFB" w:rsidRDefault="00C57FA5" w:rsidP="00942AE4">
      <w:pPr>
        <w:ind w:left="420" w:hanging="360"/>
        <w:jc w:val="both"/>
      </w:pPr>
      <w:r w:rsidRPr="00142BFB">
        <w:t>b) </w:t>
      </w:r>
      <w:r w:rsidR="006D141A" w:rsidRPr="00142BFB">
        <w:t xml:space="preserve"> </w:t>
      </w:r>
      <w:r w:rsidRPr="00142BFB">
        <w:t>hozzájárul ahhoz, hogy a Támogatáskezelő személyes adatait az ösztöndíjpályázat lebonyolítása és a támogatásra való jogosultság ellenőrzése céljából az ösztöndíj időtartama alatt kezelje;</w:t>
      </w:r>
    </w:p>
    <w:p w14:paraId="25E3B9D2" w14:textId="021C0675" w:rsidR="00C57FA5" w:rsidRPr="00142BFB" w:rsidRDefault="00C57FA5" w:rsidP="00942AE4">
      <w:pPr>
        <w:ind w:left="420" w:hanging="360"/>
        <w:jc w:val="both"/>
      </w:pPr>
      <w:r w:rsidRPr="00142BFB">
        <w:t>c) </w:t>
      </w:r>
      <w:r w:rsidRPr="00142BFB">
        <w:rPr>
          <w:snapToGrid w:val="0"/>
        </w:rPr>
        <w:t>hozzájárul ahhoz, hogy a felsőoktatási intézmény hallgatói jogviszonyáról a Támogatáskezelőnek, illetve a támogató önkormányzatnak tájékoztatást nyújtson;</w:t>
      </w:r>
    </w:p>
    <w:p w14:paraId="2C5C6A48" w14:textId="08306992" w:rsidR="00C57FA5" w:rsidRPr="00142BFB" w:rsidRDefault="00C57FA5" w:rsidP="00942AE4">
      <w:pPr>
        <w:ind w:left="420" w:hanging="360"/>
        <w:jc w:val="both"/>
      </w:pPr>
      <w:r w:rsidRPr="00142BFB">
        <w:t xml:space="preserve">d)  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7777777" w:rsidR="00C57FA5" w:rsidRPr="00142BFB" w:rsidRDefault="00C57FA5">
      <w:pPr>
        <w:autoSpaceDE w:val="0"/>
        <w:autoSpaceDN w:val="0"/>
        <w:adjustRightInd w:val="0"/>
        <w:jc w:val="both"/>
        <w:rPr>
          <w:i/>
        </w:rPr>
      </w:pPr>
    </w:p>
    <w:p w14:paraId="18F7C2E2" w14:textId="77777777" w:rsidR="00C57FA5" w:rsidRPr="00142BFB" w:rsidRDefault="00C57FA5">
      <w:pPr>
        <w:jc w:val="both"/>
        <w:rPr>
          <w:b/>
        </w:rPr>
      </w:pPr>
      <w:r w:rsidRPr="00142BFB">
        <w:rPr>
          <w:b/>
        </w:rPr>
        <w:t>5. A pályázat elbírálása</w:t>
      </w:r>
    </w:p>
    <w:p w14:paraId="485DFC5E" w14:textId="77777777" w:rsidR="00421535" w:rsidRPr="00142BFB" w:rsidRDefault="00421535">
      <w:pPr>
        <w:jc w:val="both"/>
        <w:rPr>
          <w:b/>
        </w:rPr>
      </w:pPr>
    </w:p>
    <w:p w14:paraId="73FC092D" w14:textId="61F324FD" w:rsidR="00C57FA5" w:rsidRPr="009D63E4" w:rsidRDefault="00C57FA5">
      <w:pPr>
        <w:jc w:val="both"/>
        <w:rPr>
          <w:b/>
          <w:u w:val="single"/>
        </w:rPr>
      </w:pPr>
      <w:r w:rsidRPr="00142BFB">
        <w:t xml:space="preserve">A beérkezett pályázatokat </w:t>
      </w:r>
      <w:r w:rsidR="008170B4" w:rsidRPr="008170B4">
        <w:rPr>
          <w:b/>
          <w:u w:val="single"/>
        </w:rPr>
        <w:t>Nyárád Község Önkormányzata</w:t>
      </w:r>
      <w:r w:rsidRPr="008170B4">
        <w:rPr>
          <w:b/>
          <w:u w:val="single"/>
        </w:rPr>
        <w:t xml:space="preserve"> bírálja el </w:t>
      </w:r>
      <w:r w:rsidR="00931ADF" w:rsidRPr="008170B4">
        <w:rPr>
          <w:b/>
          <w:u w:val="single"/>
        </w:rPr>
        <w:t>2016</w:t>
      </w:r>
      <w:r w:rsidRPr="008170B4">
        <w:rPr>
          <w:b/>
          <w:u w:val="single"/>
        </w:rPr>
        <w:t xml:space="preserve">. december </w:t>
      </w:r>
      <w:r w:rsidR="004C6062" w:rsidRPr="008170B4">
        <w:rPr>
          <w:b/>
          <w:u w:val="single"/>
        </w:rPr>
        <w:t>8</w:t>
      </w:r>
      <w:r w:rsidRPr="008170B4">
        <w:rPr>
          <w:b/>
          <w:u w:val="single"/>
        </w:rPr>
        <w:t>-ig</w:t>
      </w:r>
      <w:r w:rsidRPr="009D63E4">
        <w:rPr>
          <w:b/>
          <w:u w:val="single"/>
        </w:rPr>
        <w:t>:</w:t>
      </w:r>
    </w:p>
    <w:p w14:paraId="07418D66" w14:textId="77777777" w:rsidR="00652E14" w:rsidRPr="00142BFB" w:rsidRDefault="00652E14">
      <w:pPr>
        <w:jc w:val="both"/>
      </w:pPr>
    </w:p>
    <w:p w14:paraId="78492D7C" w14:textId="186C90A2" w:rsidR="00652E14" w:rsidRPr="00142BFB" w:rsidRDefault="00CF4868">
      <w:pPr>
        <w:ind w:left="420" w:hanging="360"/>
        <w:jc w:val="both"/>
      </w:pPr>
      <w:r w:rsidRPr="00142BFB">
        <w:t xml:space="preserve">a) </w:t>
      </w:r>
      <w:r w:rsidR="00D97684" w:rsidRPr="00142BFB">
        <w:t xml:space="preserve"> </w:t>
      </w:r>
      <w:r w:rsidR="008170B4">
        <w:t>Nyárád Község Önkormányzata</w:t>
      </w:r>
      <w:r w:rsidR="00D7269A" w:rsidRPr="00142BFB">
        <w:t xml:space="preserve"> a pályázókat hiánypótlásra szólíthatja fel a formai ellenőrzés és</w:t>
      </w:r>
      <w:r w:rsidR="00931ADF" w:rsidRPr="00142BFB">
        <w:t xml:space="preserve"> </w:t>
      </w:r>
      <w:r w:rsidR="00D7269A" w:rsidRPr="00142BFB">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142BFB">
        <w:t>A hiánypótlási határidő:</w:t>
      </w:r>
      <w:r w:rsidR="008170B4">
        <w:t>8</w:t>
      </w:r>
      <w:r w:rsidR="00E85266" w:rsidRPr="00142BFB">
        <w:t xml:space="preserve"> nap</w:t>
      </w:r>
      <w:r w:rsidR="00586A9D" w:rsidRPr="00142BFB">
        <w:t>;</w:t>
      </w:r>
    </w:p>
    <w:p w14:paraId="4817E974" w14:textId="1B9E6EAD" w:rsidR="00D7269A" w:rsidRPr="00142BFB" w:rsidRDefault="00CF4868" w:rsidP="002F03C8">
      <w:pPr>
        <w:ind w:left="420" w:hanging="360"/>
        <w:jc w:val="both"/>
      </w:pPr>
      <w:r w:rsidRPr="00142BFB">
        <w:t>b</w:t>
      </w:r>
      <w:r w:rsidR="00652E14" w:rsidRPr="00142BFB">
        <w:t xml:space="preserve">) </w:t>
      </w:r>
      <w:r w:rsidR="00421535" w:rsidRPr="00142BFB">
        <w:t>a</w:t>
      </w:r>
      <w:r w:rsidR="00652E14" w:rsidRPr="00142BFB">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142BFB">
        <w:t>;</w:t>
      </w:r>
    </w:p>
    <w:p w14:paraId="02AD177B" w14:textId="211AC8B6" w:rsidR="00BF0693" w:rsidRPr="00142BFB" w:rsidRDefault="00CF4868" w:rsidP="002F03C8">
      <w:pPr>
        <w:ind w:left="420" w:hanging="360"/>
        <w:jc w:val="both"/>
      </w:pPr>
      <w:r w:rsidRPr="00142BFB">
        <w:t>c</w:t>
      </w:r>
      <w:r w:rsidR="00C57FA5" w:rsidRPr="00142BFB">
        <w:t>) az EPER-Bursa rendszerben nem rögzített, nem a rendszerből nyomtatott pályázati űrlapon, határidőn túl benyújtott, vagy formailag nem megfelelő pályázatokat a bírálatból kizárja, és kizárását írásban indokolja;</w:t>
      </w:r>
    </w:p>
    <w:p w14:paraId="39E4ABBA" w14:textId="1B92BC45" w:rsidR="00C57FA5" w:rsidRPr="00142BFB" w:rsidRDefault="00CF4868" w:rsidP="002F03C8">
      <w:pPr>
        <w:ind w:left="420" w:hanging="360"/>
        <w:jc w:val="both"/>
      </w:pPr>
      <w:r w:rsidRPr="00142BFB">
        <w:t>d</w:t>
      </w:r>
      <w:r w:rsidR="00C57FA5" w:rsidRPr="00142BFB">
        <w:t>) minden, határidőn belül benyújtott, formailag megfelelő pályázatot érdemben elbírál, és döntését írásban indokolja;</w:t>
      </w:r>
    </w:p>
    <w:p w14:paraId="149CCEBF" w14:textId="7D05407E" w:rsidR="00C57FA5" w:rsidRPr="00142BFB" w:rsidRDefault="00CF4868" w:rsidP="002F03C8">
      <w:pPr>
        <w:ind w:left="420" w:hanging="360"/>
        <w:jc w:val="both"/>
      </w:pPr>
      <w:r w:rsidRPr="00142BFB">
        <w:t>e</w:t>
      </w:r>
      <w:r w:rsidR="00C57FA5" w:rsidRPr="00142BFB">
        <w:t xml:space="preserve">) csak </w:t>
      </w:r>
      <w:r w:rsidR="008170B4">
        <w:t>a Nyárád településen</w:t>
      </w:r>
      <w:r w:rsidR="00C57FA5" w:rsidRPr="00142BFB">
        <w:t xml:space="preserve"> lakóhellyel rendelkező pályázókat részesítheti támogatásban;</w:t>
      </w:r>
    </w:p>
    <w:p w14:paraId="5EB4367F" w14:textId="1F95E64C" w:rsidR="00C57FA5" w:rsidRPr="00142BFB" w:rsidRDefault="00CF4868" w:rsidP="002F03C8">
      <w:pPr>
        <w:ind w:left="420" w:hanging="360"/>
        <w:jc w:val="both"/>
      </w:pPr>
      <w:r w:rsidRPr="00142BFB">
        <w:t>f</w:t>
      </w:r>
      <w:r w:rsidR="00C57FA5" w:rsidRPr="00142BFB">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142BFB" w:rsidRDefault="00421535" w:rsidP="00466842">
      <w:pPr>
        <w:pStyle w:val="Szvegtrzs"/>
        <w:spacing w:before="120"/>
      </w:pPr>
    </w:p>
    <w:p w14:paraId="6766137E" w14:textId="18F7CDDD" w:rsidR="00C57FA5" w:rsidRPr="00142BFB" w:rsidRDefault="00C57FA5">
      <w:pPr>
        <w:jc w:val="both"/>
      </w:pPr>
      <w:r w:rsidRPr="00142BFB">
        <w:t>A pályázó az elbíráló szerv döntése ellen fellebbezéssel nem élhet</w:t>
      </w:r>
      <w:r w:rsidR="00A044CB" w:rsidRPr="00142BFB">
        <w:t>, a pályázati döntés ellen érdemben nincs helye jogorvoslatnak</w:t>
      </w:r>
      <w:r w:rsidRPr="00142BFB">
        <w:t>.</w:t>
      </w:r>
    </w:p>
    <w:p w14:paraId="5206B4D2" w14:textId="77777777" w:rsidR="00C57FA5" w:rsidRPr="00142BFB" w:rsidRDefault="00C57FA5">
      <w:pPr>
        <w:jc w:val="both"/>
      </w:pPr>
    </w:p>
    <w:p w14:paraId="6653B347" w14:textId="2029E367" w:rsidR="00C57FA5" w:rsidRPr="00142BFB" w:rsidRDefault="00C57FA5" w:rsidP="00D73A2E">
      <w:pPr>
        <w:tabs>
          <w:tab w:val="num" w:pos="0"/>
        </w:tabs>
        <w:jc w:val="both"/>
        <w:rPr>
          <w:snapToGrid w:val="0"/>
        </w:rPr>
      </w:pPr>
      <w:r w:rsidRPr="00142BFB">
        <w:t xml:space="preserve">A megítélt ösztöndíjat </w:t>
      </w:r>
      <w:r w:rsidRPr="00142BFB">
        <w:rPr>
          <w:snapToGrid w:val="0"/>
        </w:rPr>
        <w:t>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142BFB" w:rsidRDefault="00C57FA5">
      <w:pPr>
        <w:jc w:val="both"/>
      </w:pPr>
    </w:p>
    <w:p w14:paraId="4A2BC2D4" w14:textId="77777777" w:rsidR="00FC6BF9" w:rsidRDefault="00FC6BF9">
      <w:pPr>
        <w:jc w:val="both"/>
        <w:rPr>
          <w:b/>
        </w:rPr>
      </w:pPr>
    </w:p>
    <w:p w14:paraId="0BDE0B99" w14:textId="77777777" w:rsidR="00FC6BF9" w:rsidRDefault="00FC6BF9">
      <w:pPr>
        <w:jc w:val="both"/>
        <w:rPr>
          <w:b/>
        </w:rPr>
      </w:pPr>
    </w:p>
    <w:p w14:paraId="606F921F" w14:textId="77777777" w:rsidR="00FC6BF9" w:rsidRDefault="00FC6BF9">
      <w:pPr>
        <w:jc w:val="both"/>
        <w:rPr>
          <w:b/>
        </w:rPr>
      </w:pPr>
    </w:p>
    <w:p w14:paraId="3345892D" w14:textId="77777777" w:rsidR="00FC6BF9" w:rsidRDefault="00FC6BF9">
      <w:pPr>
        <w:jc w:val="both"/>
        <w:rPr>
          <w:b/>
        </w:rPr>
      </w:pPr>
    </w:p>
    <w:p w14:paraId="17608296" w14:textId="77777777" w:rsidR="00D7269A" w:rsidRPr="00142BFB" w:rsidRDefault="00C57FA5">
      <w:pPr>
        <w:jc w:val="both"/>
        <w:rPr>
          <w:b/>
        </w:rPr>
      </w:pPr>
      <w:r w:rsidRPr="00142BFB">
        <w:rPr>
          <w:b/>
        </w:rPr>
        <w:lastRenderedPageBreak/>
        <w:t>6. Értesítés a pályázati döntésről</w:t>
      </w:r>
    </w:p>
    <w:p w14:paraId="243031F1" w14:textId="6C7E711B" w:rsidR="00C57FA5" w:rsidRPr="00142BFB" w:rsidRDefault="00C57FA5">
      <w:pPr>
        <w:jc w:val="both"/>
        <w:rPr>
          <w:b/>
        </w:rPr>
      </w:pPr>
    </w:p>
    <w:p w14:paraId="67F8AA8A" w14:textId="53CF6AE1" w:rsidR="00C57FA5" w:rsidRPr="00142BFB" w:rsidRDefault="008170B4">
      <w:pPr>
        <w:jc w:val="both"/>
        <w:rPr>
          <w:bCs/>
        </w:rPr>
      </w:pPr>
      <w:r>
        <w:rPr>
          <w:bCs/>
        </w:rPr>
        <w:t>Nyárád Község Önkormányzata</w:t>
      </w:r>
      <w:r w:rsidR="00C57FA5" w:rsidRPr="00142BFB">
        <w:rPr>
          <w:bCs/>
        </w:rPr>
        <w:t xml:space="preserve"> a meghozott döntéséről és annak indokáról </w:t>
      </w:r>
      <w:r w:rsidR="00812CAA" w:rsidRPr="00142BFB">
        <w:rPr>
          <w:bCs/>
        </w:rPr>
        <w:t>201</w:t>
      </w:r>
      <w:r w:rsidR="003011F6" w:rsidRPr="00142BFB">
        <w:rPr>
          <w:bCs/>
        </w:rPr>
        <w:t>6</w:t>
      </w:r>
      <w:r w:rsidR="00C57FA5" w:rsidRPr="00142BFB">
        <w:rPr>
          <w:bCs/>
        </w:rPr>
        <w:t xml:space="preserve">. december </w:t>
      </w:r>
      <w:r w:rsidR="00812CAA" w:rsidRPr="00142BFB">
        <w:rPr>
          <w:bCs/>
        </w:rPr>
        <w:t>1</w:t>
      </w:r>
      <w:r w:rsidR="003011F6" w:rsidRPr="00142BFB">
        <w:rPr>
          <w:bCs/>
        </w:rPr>
        <w:t>2</w:t>
      </w:r>
      <w:r w:rsidR="00C57FA5" w:rsidRPr="00142BFB">
        <w:rPr>
          <w:bCs/>
        </w:rPr>
        <w:t>-ig az EPER-Bursa rendszeren keresztül elektronikusan vagy postai úton küldött levélben értesíti a pályázókat.</w:t>
      </w:r>
    </w:p>
    <w:p w14:paraId="49B34E9E" w14:textId="77777777" w:rsidR="00C57FA5" w:rsidRPr="00142BFB" w:rsidRDefault="00C57FA5">
      <w:pPr>
        <w:jc w:val="both"/>
      </w:pPr>
    </w:p>
    <w:p w14:paraId="5EB96C8A" w14:textId="012ECCAF" w:rsidR="00C075F8" w:rsidRPr="00142BFB" w:rsidRDefault="00C075F8" w:rsidP="00C075F8">
      <w:pPr>
        <w:jc w:val="both"/>
      </w:pPr>
      <w:r w:rsidRPr="00142BFB">
        <w:t xml:space="preserve">A Támogatáskezelő az önkormányzati döntési listák érkeztetését követően </w:t>
      </w:r>
      <w:r w:rsidR="003011F6" w:rsidRPr="00142BFB">
        <w:t>2017</w:t>
      </w:r>
      <w:r w:rsidRPr="00142BFB">
        <w:t xml:space="preserve">. január </w:t>
      </w:r>
      <w:r w:rsidR="003011F6" w:rsidRPr="00142BFB">
        <w:t>20</w:t>
      </w:r>
      <w:r w:rsidRPr="00142BFB">
        <w:t>-ig értesíti a települési önkormányzatok által nem támogatott pályázókat az önkormányzati döntésről</w:t>
      </w:r>
      <w:r w:rsidRPr="00142BFB">
        <w:rPr>
          <w:bCs/>
        </w:rPr>
        <w:t xml:space="preserve"> az EPER-Bursa rendszeren keresztül</w:t>
      </w:r>
      <w:r w:rsidRPr="00142BFB">
        <w:t>.</w:t>
      </w:r>
    </w:p>
    <w:p w14:paraId="0CC40F7D" w14:textId="77777777" w:rsidR="00D7269A" w:rsidRPr="00142BFB" w:rsidRDefault="00D7269A">
      <w:pPr>
        <w:jc w:val="both"/>
      </w:pPr>
    </w:p>
    <w:p w14:paraId="7EDBDF1B" w14:textId="626F6A5B" w:rsidR="00C57FA5" w:rsidRPr="00142BFB" w:rsidRDefault="00C57FA5">
      <w:pPr>
        <w:jc w:val="both"/>
      </w:pPr>
      <w:r w:rsidRPr="00142BFB">
        <w:rPr>
          <w:bCs/>
        </w:rPr>
        <w:t xml:space="preserve">A Támogatáskezelő az elbírálás ellenőrzését és az intézményi ösztöndíjrészek megállapítását követően </w:t>
      </w:r>
      <w:r w:rsidR="003011F6" w:rsidRPr="00142BFB">
        <w:rPr>
          <w:bCs/>
        </w:rPr>
        <w:t>2017</w:t>
      </w:r>
      <w:r w:rsidRPr="00142BFB">
        <w:rPr>
          <w:bCs/>
        </w:rPr>
        <w:t xml:space="preserve">. március </w:t>
      </w:r>
      <w:r w:rsidR="003011F6" w:rsidRPr="00142BFB">
        <w:rPr>
          <w:bCs/>
        </w:rPr>
        <w:t>17</w:t>
      </w:r>
      <w:r w:rsidRPr="00142BFB">
        <w:rPr>
          <w:bCs/>
        </w:rPr>
        <w:t>-ig az EPER-Bursa rendszeren keresztül értesíti a települési önkormányzat által támogatásban részesített pályázókat a Bursa Hungarica ösztöndíj teljes összegéről és az ösztöndíj-folyósítás módjáról</w:t>
      </w:r>
      <w:r w:rsidRPr="00142BFB">
        <w:t>.</w:t>
      </w:r>
    </w:p>
    <w:p w14:paraId="1E30C24A" w14:textId="77777777" w:rsidR="009D63E4" w:rsidRDefault="009D63E4" w:rsidP="006C7045">
      <w:pPr>
        <w:jc w:val="both"/>
        <w:rPr>
          <w:b/>
        </w:rPr>
      </w:pPr>
    </w:p>
    <w:p w14:paraId="492EA21C" w14:textId="77777777" w:rsidR="00C57FA5" w:rsidRPr="00142BFB" w:rsidRDefault="00C57FA5" w:rsidP="006C7045">
      <w:pPr>
        <w:jc w:val="both"/>
        <w:rPr>
          <w:b/>
        </w:rPr>
      </w:pPr>
      <w:r w:rsidRPr="00142BFB">
        <w:rPr>
          <w:b/>
        </w:rPr>
        <w:t>7. Az ösztöndíj folyósításának feltételei</w:t>
      </w:r>
    </w:p>
    <w:p w14:paraId="1D0DEABC" w14:textId="77777777" w:rsidR="00C57FA5" w:rsidRPr="00142BFB" w:rsidRDefault="00C57FA5" w:rsidP="006C7045">
      <w:pPr>
        <w:jc w:val="both"/>
        <w:rPr>
          <w:b/>
        </w:rPr>
      </w:pPr>
    </w:p>
    <w:p w14:paraId="14BB1CE4" w14:textId="69464C61" w:rsidR="00BC04A5" w:rsidRPr="00142BFB" w:rsidRDefault="004812FD" w:rsidP="00BC04A5">
      <w:pPr>
        <w:jc w:val="both"/>
      </w:pPr>
      <w:r w:rsidRPr="00142BFB">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Pr="00142BFB" w:rsidRDefault="004812FD" w:rsidP="00BC04A5">
      <w:pPr>
        <w:jc w:val="both"/>
      </w:pPr>
    </w:p>
    <w:p w14:paraId="4B65CE6F" w14:textId="55C0307D" w:rsidR="00C57FA5" w:rsidRPr="00142BFB" w:rsidRDefault="00C57FA5" w:rsidP="006C7045">
      <w:pPr>
        <w:jc w:val="both"/>
      </w:pPr>
      <w:r w:rsidRPr="00142BFB">
        <w:t xml:space="preserve">Az ösztöndíj-folyósítás feltétele, hogy a támogatott pályázó hallgatói jogviszonya a </w:t>
      </w:r>
      <w:r w:rsidR="003011F6" w:rsidRPr="00142BFB">
        <w:t>2016</w:t>
      </w:r>
      <w:r w:rsidRPr="00142BFB">
        <w:t>/</w:t>
      </w:r>
      <w:r w:rsidR="00812CAA" w:rsidRPr="00142BFB">
        <w:t>201</w:t>
      </w:r>
      <w:r w:rsidR="003011F6" w:rsidRPr="00142BFB">
        <w:t>7</w:t>
      </w:r>
      <w:r w:rsidRPr="00142BFB">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142BFB">
        <w:t>.</w:t>
      </w:r>
    </w:p>
    <w:p w14:paraId="625890E3" w14:textId="77777777" w:rsidR="00C57FA5" w:rsidRPr="00142BFB" w:rsidRDefault="00C57FA5" w:rsidP="006C7045">
      <w:pPr>
        <w:jc w:val="both"/>
      </w:pPr>
    </w:p>
    <w:p w14:paraId="7ABB3844" w14:textId="77777777" w:rsidR="00C57FA5" w:rsidRPr="00142BFB" w:rsidRDefault="00C57FA5" w:rsidP="004142A2">
      <w:pPr>
        <w:jc w:val="both"/>
        <w:rPr>
          <w:b/>
        </w:rPr>
      </w:pPr>
      <w:r w:rsidRPr="00142BFB">
        <w:rPr>
          <w:b/>
        </w:rPr>
        <w:t>8. Az ösztöndíj folyósítása</w:t>
      </w:r>
    </w:p>
    <w:p w14:paraId="66726A5B" w14:textId="77777777" w:rsidR="00077DC9" w:rsidRPr="00142BFB" w:rsidRDefault="00077DC9" w:rsidP="004142A2">
      <w:pPr>
        <w:jc w:val="both"/>
        <w:rPr>
          <w:b/>
        </w:rPr>
      </w:pPr>
    </w:p>
    <w:p w14:paraId="7B6A86CE" w14:textId="77777777" w:rsidR="00C57FA5" w:rsidRPr="00142BFB" w:rsidRDefault="00C57FA5" w:rsidP="004142A2">
      <w:pPr>
        <w:jc w:val="both"/>
      </w:pPr>
      <w:r w:rsidRPr="00142BFB">
        <w:t xml:space="preserve">Az ösztöndíj időtartama 10 hónap, azaz két egymást követő tanulmányi félév: </w:t>
      </w:r>
    </w:p>
    <w:p w14:paraId="40C281A6" w14:textId="51731C5B" w:rsidR="00C57FA5" w:rsidRPr="00142BFB" w:rsidRDefault="00C57FA5" w:rsidP="004142A2">
      <w:pPr>
        <w:jc w:val="both"/>
      </w:pPr>
      <w:r w:rsidRPr="00142BFB">
        <w:t xml:space="preserve">a </w:t>
      </w:r>
      <w:r w:rsidR="00812CAA" w:rsidRPr="00142BFB">
        <w:t>201</w:t>
      </w:r>
      <w:r w:rsidR="003011F6" w:rsidRPr="00142BFB">
        <w:t>6</w:t>
      </w:r>
      <w:r w:rsidRPr="00142BFB">
        <w:t>/</w:t>
      </w:r>
      <w:r w:rsidR="00812CAA" w:rsidRPr="00142BFB">
        <w:t>201</w:t>
      </w:r>
      <w:r w:rsidR="003011F6" w:rsidRPr="00142BFB">
        <w:t>7</w:t>
      </w:r>
      <w:r w:rsidRPr="00142BFB">
        <w:t xml:space="preserve">. tanév második (tavaszi), illetve a </w:t>
      </w:r>
      <w:r w:rsidR="00812CAA" w:rsidRPr="00142BFB">
        <w:t>201</w:t>
      </w:r>
      <w:r w:rsidR="003011F6" w:rsidRPr="00142BFB">
        <w:t>7</w:t>
      </w:r>
      <w:r w:rsidRPr="00142BFB">
        <w:t>/</w:t>
      </w:r>
      <w:r w:rsidR="00812CAA" w:rsidRPr="00142BFB">
        <w:t>201</w:t>
      </w:r>
      <w:r w:rsidR="003011F6" w:rsidRPr="00142BFB">
        <w:t>8</w:t>
      </w:r>
      <w:r w:rsidRPr="00142BFB">
        <w:t>. tanév első (őszi) féléve.</w:t>
      </w:r>
    </w:p>
    <w:p w14:paraId="00F49E0B" w14:textId="77777777" w:rsidR="00C57FA5" w:rsidRPr="00142BFB" w:rsidRDefault="00C57FA5" w:rsidP="004142A2">
      <w:pPr>
        <w:jc w:val="both"/>
      </w:pPr>
    </w:p>
    <w:p w14:paraId="435FAC37" w14:textId="77777777" w:rsidR="00C57FA5" w:rsidRPr="00142BFB" w:rsidRDefault="00C57FA5" w:rsidP="004142A2">
      <w:pPr>
        <w:jc w:val="both"/>
      </w:pPr>
      <w:r w:rsidRPr="00142BFB">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142BFB" w:rsidRDefault="00C57FA5" w:rsidP="004142A2">
      <w:pPr>
        <w:jc w:val="both"/>
      </w:pPr>
    </w:p>
    <w:p w14:paraId="6FF4F570" w14:textId="77777777" w:rsidR="00C57FA5" w:rsidRPr="00142BFB" w:rsidRDefault="00C57FA5" w:rsidP="00E0210C">
      <w:pPr>
        <w:jc w:val="both"/>
      </w:pPr>
      <w:r w:rsidRPr="00142BFB">
        <w:t xml:space="preserve">Az intézményi ösztöndíjrész forrása az </w:t>
      </w:r>
      <w:r w:rsidRPr="00142BFB">
        <w:rPr>
          <w:bCs/>
        </w:rPr>
        <w:t>51/2007. (III. 26.)</w:t>
      </w:r>
      <w:r w:rsidRPr="00142BFB">
        <w:rPr>
          <w:bCs/>
          <w:i/>
        </w:rPr>
        <w:t xml:space="preserve"> </w:t>
      </w:r>
      <w:r w:rsidRPr="00142BFB">
        <w:rPr>
          <w:bCs/>
        </w:rPr>
        <w:t>Korm. rendelet</w:t>
      </w:r>
      <w:r w:rsidRPr="00142BFB">
        <w:t xml:space="preserve"> 18. § (3) bekezdése értelmében az intézmények költségvetésében megjelölt elkülönített forrás.</w:t>
      </w:r>
    </w:p>
    <w:p w14:paraId="2378C911" w14:textId="77777777" w:rsidR="00C57FA5" w:rsidRPr="00142BFB" w:rsidRDefault="00C57FA5" w:rsidP="00E0210C">
      <w:pPr>
        <w:jc w:val="both"/>
      </w:pPr>
    </w:p>
    <w:p w14:paraId="6BC662EC" w14:textId="67241C53" w:rsidR="00C57FA5" w:rsidRPr="00142BFB" w:rsidRDefault="00C57FA5" w:rsidP="004142A2">
      <w:pPr>
        <w:jc w:val="both"/>
      </w:pPr>
      <w:r w:rsidRPr="00142BFB">
        <w:t xml:space="preserve">Az ösztöndíjat (mind az önkormányzati, mind az intézményi ösztöndíjrészt) az a felsőoktatási intézmény folyósítja a hallgatónak, amelytől a hallgató – az állami költségvetés terhére – </w:t>
      </w:r>
      <w:r w:rsidR="00F33E52" w:rsidRPr="00142BFB">
        <w:t xml:space="preserve">a hallgatói juttatásokat </w:t>
      </w:r>
      <w:r w:rsidRPr="00142BFB">
        <w:t>kap</w:t>
      </w:r>
      <w:r w:rsidR="00F33E52" w:rsidRPr="00142BFB">
        <w:t>ja</w:t>
      </w:r>
      <w:r w:rsidRPr="00142BFB">
        <w:t xml:space="preserve">. Amennyiben a hallgató egy időben több felsőoktatási intézménnyel is hallgatói jogviszonyban áll, </w:t>
      </w:r>
      <w:r w:rsidR="00F33E52" w:rsidRPr="00142BFB">
        <w:t xml:space="preserve">az </w:t>
      </w:r>
      <w:r w:rsidRPr="00142BFB">
        <w:t xml:space="preserve">a felsőoktatási intézmény </w:t>
      </w:r>
      <w:r w:rsidR="00F33E52" w:rsidRPr="00142BFB">
        <w:t>folyósítja számára az ösztöndíjat</w:t>
      </w:r>
      <w:r w:rsidRPr="00142BFB">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142BFB">
        <w:t xml:space="preserve">számára </w:t>
      </w:r>
      <w:r w:rsidRPr="00142BFB">
        <w:t xml:space="preserve">az állami felsőoktatási </w:t>
      </w:r>
      <w:r w:rsidRPr="00142BFB">
        <w:lastRenderedPageBreak/>
        <w:t xml:space="preserve">intézmény </w:t>
      </w:r>
      <w:r w:rsidR="00F33E52" w:rsidRPr="00142BFB">
        <w:t>folyósítja az ösztöndíjat</w:t>
      </w:r>
      <w:r w:rsidRPr="00142BFB">
        <w:t xml:space="preserve">. A kifizetés előtt a jogosultságot, valamint a hallgatói jogviszony fennállását az intézmény megvizsgálja. </w:t>
      </w:r>
    </w:p>
    <w:p w14:paraId="34CDD818" w14:textId="77777777" w:rsidR="00C57FA5" w:rsidRPr="00142BFB" w:rsidRDefault="00C57FA5" w:rsidP="004142A2">
      <w:pPr>
        <w:jc w:val="both"/>
      </w:pPr>
    </w:p>
    <w:p w14:paraId="57E7DAF9" w14:textId="4813B9E8" w:rsidR="00C57FA5" w:rsidRPr="008170B4" w:rsidRDefault="00C57FA5" w:rsidP="004142A2">
      <w:pPr>
        <w:jc w:val="both"/>
        <w:rPr>
          <w:b/>
          <w:u w:val="single"/>
        </w:rPr>
      </w:pPr>
      <w:r w:rsidRPr="008170B4">
        <w:rPr>
          <w:b/>
          <w:u w:val="single"/>
        </w:rPr>
        <w:t xml:space="preserve">Az ösztöndíj folyósításának kezdete legkorábban: </w:t>
      </w:r>
      <w:r w:rsidR="00812CAA" w:rsidRPr="008170B4">
        <w:rPr>
          <w:b/>
          <w:u w:val="single"/>
        </w:rPr>
        <w:t>201</w:t>
      </w:r>
      <w:r w:rsidR="003011F6" w:rsidRPr="008170B4">
        <w:rPr>
          <w:b/>
          <w:u w:val="single"/>
        </w:rPr>
        <w:t>7</w:t>
      </w:r>
      <w:r w:rsidRPr="008170B4">
        <w:rPr>
          <w:b/>
          <w:u w:val="single"/>
        </w:rPr>
        <w:t>. március.</w:t>
      </w:r>
    </w:p>
    <w:p w14:paraId="74C85C85" w14:textId="77777777" w:rsidR="00C57FA5" w:rsidRPr="00142BFB" w:rsidRDefault="00C57FA5" w:rsidP="004142A2">
      <w:pPr>
        <w:jc w:val="both"/>
      </w:pPr>
      <w:r w:rsidRPr="00142BFB">
        <w:t>Az önkormányzati ösztöndíjrész kifizetése a tavaszi félévben március hónaptól,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142BFB" w:rsidRDefault="00C57FA5" w:rsidP="004142A2">
      <w:pPr>
        <w:jc w:val="both"/>
      </w:pPr>
    </w:p>
    <w:p w14:paraId="16D05E4C" w14:textId="77777777" w:rsidR="00C57FA5" w:rsidRPr="00142BFB" w:rsidRDefault="00C57FA5" w:rsidP="00D76175">
      <w:pPr>
        <w:jc w:val="both"/>
      </w:pPr>
      <w:r w:rsidRPr="00142BFB">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142BFB" w:rsidRDefault="00C57FA5" w:rsidP="006C7045">
      <w:pPr>
        <w:jc w:val="both"/>
      </w:pPr>
      <w:r w:rsidRPr="00142BFB">
        <w:t>Az elnyert ösztöndíjat közvetlen adó- és TB-járulékfizetési kötelezettség nem terheli (lásd a személyi jövedelemadóról szóló 1995. évi CXVII. törvény 1. sz. melléklet 3.2.6. és 4.17. pontját).</w:t>
      </w:r>
    </w:p>
    <w:p w14:paraId="66B32CBE" w14:textId="77777777" w:rsidR="00C57FA5" w:rsidRPr="00142BFB" w:rsidRDefault="00C57FA5" w:rsidP="004142A2">
      <w:pPr>
        <w:jc w:val="both"/>
      </w:pPr>
    </w:p>
    <w:p w14:paraId="02C8504A" w14:textId="77777777" w:rsidR="00C57FA5" w:rsidRPr="00142BFB" w:rsidRDefault="00C57FA5">
      <w:pPr>
        <w:jc w:val="both"/>
        <w:rPr>
          <w:b/>
        </w:rPr>
      </w:pPr>
      <w:r w:rsidRPr="00142BFB">
        <w:rPr>
          <w:b/>
        </w:rPr>
        <w:t>9. A pályázók értesítési kötelezettségei</w:t>
      </w:r>
    </w:p>
    <w:p w14:paraId="59BCE380" w14:textId="280894FA" w:rsidR="00C57FA5" w:rsidRPr="00142BFB" w:rsidRDefault="00C57FA5">
      <w:pPr>
        <w:spacing w:before="120"/>
        <w:jc w:val="both"/>
      </w:pPr>
      <w:r w:rsidRPr="00142BFB">
        <w:rPr>
          <w:bCs/>
        </w:rPr>
        <w:t xml:space="preserve">Az ösztöndíjban részesülő hallgató köteles az ösztöndíj folyósításának időszaka alatt minden, az ösztöndíj folyósítását érintő változásról haladéktalanul (de legkésőbb 15 napon belül) </w:t>
      </w:r>
      <w:r w:rsidRPr="00142BFB">
        <w:rPr>
          <w:bCs/>
          <w:u w:val="single"/>
        </w:rPr>
        <w:t>írásban</w:t>
      </w:r>
      <w:r w:rsidRPr="00142BFB">
        <w:rPr>
          <w:bCs/>
        </w:rPr>
        <w:t xml:space="preserve"> értesíteni</w:t>
      </w:r>
      <w:r w:rsidRPr="00142BFB">
        <w:t xml:space="preserve"> </w:t>
      </w:r>
      <w:r w:rsidRPr="00142BFB">
        <w:rPr>
          <w:bCs/>
        </w:rPr>
        <w:t>a folyósító felsőoktatási intézményt és</w:t>
      </w:r>
      <w:r w:rsidRPr="00142BFB">
        <w:t xml:space="preserve"> </w:t>
      </w:r>
      <w:r w:rsidRPr="00142BFB">
        <w:rPr>
          <w:bCs/>
        </w:rPr>
        <w:t>a Támogatáskezelőt (levelezési cím: Bursa Hungarica 1381 Budapest, Pf. 1418)</w:t>
      </w:r>
      <w:r w:rsidRPr="00142BFB">
        <w:t>. A bejelentést az EPER-Bursa rendszeren keresztül kell kezdeményezni</w:t>
      </w:r>
      <w:r w:rsidR="00586A9D" w:rsidRPr="00142BFB">
        <w:t>e</w:t>
      </w:r>
      <w:r w:rsidRPr="00142BFB">
        <w:t>. Az értesítési kötelezettséget a hallgató 5 munkanapon belül köteles teljesíteni az alábbi adatok változásakor:</w:t>
      </w:r>
    </w:p>
    <w:p w14:paraId="3E707D52" w14:textId="77777777" w:rsidR="00C57FA5" w:rsidRPr="00142BFB" w:rsidRDefault="00C57FA5">
      <w:pPr>
        <w:numPr>
          <w:ilvl w:val="0"/>
          <w:numId w:val="11"/>
        </w:numPr>
        <w:jc w:val="both"/>
        <w:rPr>
          <w:b/>
        </w:rPr>
      </w:pPr>
      <w:r w:rsidRPr="00142BFB">
        <w:rPr>
          <w:b/>
        </w:rPr>
        <w:t xml:space="preserve">tanulmányok halasztása; </w:t>
      </w:r>
    </w:p>
    <w:p w14:paraId="7C8478C5" w14:textId="77777777" w:rsidR="00C57FA5" w:rsidRPr="00142BFB" w:rsidRDefault="00C57FA5" w:rsidP="00443EAC">
      <w:pPr>
        <w:numPr>
          <w:ilvl w:val="0"/>
          <w:numId w:val="11"/>
        </w:numPr>
        <w:jc w:val="both"/>
        <w:rPr>
          <w:b/>
        </w:rPr>
      </w:pPr>
      <w:r w:rsidRPr="00142BFB">
        <w:rPr>
          <w:b/>
        </w:rPr>
        <w:t>tanulmányok helyének megváltozása (az új felsőoktatási intézmény, kar, szak, megnevezésével);</w:t>
      </w:r>
    </w:p>
    <w:p w14:paraId="011A1070" w14:textId="77777777" w:rsidR="00C57FA5" w:rsidRPr="00142BFB" w:rsidRDefault="00C57FA5">
      <w:pPr>
        <w:numPr>
          <w:ilvl w:val="0"/>
          <w:numId w:val="11"/>
        </w:numPr>
        <w:jc w:val="both"/>
        <w:rPr>
          <w:b/>
        </w:rPr>
      </w:pPr>
      <w:r w:rsidRPr="00142BFB">
        <w:rPr>
          <w:b/>
        </w:rPr>
        <w:t>tanulmányi státusz (munkarend, képzési forma, finanszírozási forma) változása;</w:t>
      </w:r>
    </w:p>
    <w:p w14:paraId="5FF53755" w14:textId="61A1D40D" w:rsidR="00C57FA5" w:rsidRPr="00142BFB" w:rsidRDefault="00C57FA5">
      <w:pPr>
        <w:numPr>
          <w:ilvl w:val="0"/>
          <w:numId w:val="11"/>
        </w:numPr>
        <w:jc w:val="both"/>
        <w:rPr>
          <w:b/>
        </w:rPr>
      </w:pPr>
      <w:r w:rsidRPr="00142BFB">
        <w:rPr>
          <w:b/>
        </w:rPr>
        <w:t>személyes adatainak (név, lakóhely</w:t>
      </w:r>
      <w:r w:rsidR="00733721" w:rsidRPr="00142BFB">
        <w:rPr>
          <w:b/>
        </w:rPr>
        <w:t>, elektronikus levelezési cím</w:t>
      </w:r>
      <w:r w:rsidRPr="00142BFB">
        <w:rPr>
          <w:b/>
        </w:rPr>
        <w:t>) változása.</w:t>
      </w:r>
    </w:p>
    <w:p w14:paraId="5D589CE2" w14:textId="77777777" w:rsidR="00C57FA5" w:rsidRPr="00142BFB" w:rsidRDefault="00C57FA5">
      <w:pPr>
        <w:tabs>
          <w:tab w:val="num" w:pos="0"/>
        </w:tabs>
        <w:jc w:val="both"/>
        <w:rPr>
          <w:snapToGrid w:val="0"/>
        </w:rPr>
      </w:pPr>
    </w:p>
    <w:p w14:paraId="2B8769B6" w14:textId="77777777" w:rsidR="00C57FA5" w:rsidRPr="00142BFB" w:rsidRDefault="00C57FA5">
      <w:pPr>
        <w:tabs>
          <w:tab w:val="num" w:pos="0"/>
        </w:tabs>
        <w:jc w:val="both"/>
        <w:rPr>
          <w:snapToGrid w:val="0"/>
        </w:rPr>
      </w:pPr>
      <w:r w:rsidRPr="00142BFB">
        <w:rPr>
          <w:snapToGrid w:val="0"/>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142BFB" w:rsidRDefault="00886D47">
      <w:pPr>
        <w:tabs>
          <w:tab w:val="num" w:pos="0"/>
        </w:tabs>
        <w:jc w:val="both"/>
        <w:rPr>
          <w:snapToGrid w:val="0"/>
        </w:rPr>
      </w:pPr>
    </w:p>
    <w:p w14:paraId="04EF3C45" w14:textId="77777777" w:rsidR="00C57FA5" w:rsidRPr="00142BFB" w:rsidRDefault="00C57FA5">
      <w:pPr>
        <w:tabs>
          <w:tab w:val="num" w:pos="0"/>
        </w:tabs>
        <w:jc w:val="both"/>
        <w:rPr>
          <w:snapToGrid w:val="0"/>
        </w:rPr>
      </w:pPr>
      <w:r w:rsidRPr="00142BFB">
        <w:rPr>
          <w:snapToGrid w:val="0"/>
        </w:rPr>
        <w:t>Az ösztöndíjas 30 napon belül köteles a jogosulatlanul felvett ösztöndíjat a folyósító felsőoktatási intézmény részére visszafizetni.</w:t>
      </w:r>
    </w:p>
    <w:p w14:paraId="68E7CBAD" w14:textId="77777777" w:rsidR="00C57FA5" w:rsidRPr="00142BFB" w:rsidRDefault="00C57FA5">
      <w:pPr>
        <w:tabs>
          <w:tab w:val="num" w:pos="0"/>
        </w:tabs>
        <w:jc w:val="both"/>
        <w:rPr>
          <w:snapToGrid w:val="0"/>
        </w:rPr>
      </w:pPr>
    </w:p>
    <w:p w14:paraId="1F7D96EC" w14:textId="54B0ABC1" w:rsidR="00C57FA5" w:rsidRPr="00142BFB" w:rsidRDefault="00C57FA5">
      <w:pPr>
        <w:tabs>
          <w:tab w:val="num" w:pos="0"/>
        </w:tabs>
        <w:jc w:val="both"/>
        <w:rPr>
          <w:snapToGrid w:val="0"/>
        </w:rPr>
      </w:pPr>
      <w:r w:rsidRPr="00142BFB">
        <w:rPr>
          <w:snapToGrid w:val="0"/>
        </w:rPr>
        <w:t>Az ösztöndíjas lemondhat a számára megítélt támogatásról, amit az EPER-Bursa rendszerben kezdeményezhet és az onnan letölthető Lemondó nyilatkozatot aláírva és postai úton</w:t>
      </w:r>
      <w:r w:rsidR="001D6CD9" w:rsidRPr="00142BFB">
        <w:rPr>
          <w:snapToGrid w:val="0"/>
        </w:rPr>
        <w:t>, ajánlott levélként</w:t>
      </w:r>
      <w:r w:rsidRPr="00142BFB">
        <w:rPr>
          <w:snapToGrid w:val="0"/>
        </w:rPr>
        <w:t xml:space="preserve"> megküldve a Támogatáskezelő címére jelenthet be. A Lemondó nyilatkozat beküldésével az ösztöndíjas a nyertes ösztöndíjpályázatát megszünteti, azaz a megjelölt félévről és az ösztöndíj további félévi részleteiről is lemond. </w:t>
      </w:r>
    </w:p>
    <w:p w14:paraId="3013A4DE" w14:textId="77777777" w:rsidR="00C57FA5" w:rsidRPr="00142BFB" w:rsidRDefault="00C57FA5">
      <w:pPr>
        <w:pStyle w:val="Szvegtrzs"/>
        <w:tabs>
          <w:tab w:val="num" w:pos="0"/>
        </w:tabs>
      </w:pPr>
    </w:p>
    <w:p w14:paraId="7CA896E9" w14:textId="77777777" w:rsidR="00C57FA5" w:rsidRPr="00142BFB" w:rsidRDefault="00C57FA5">
      <w:pPr>
        <w:pStyle w:val="Szvegtrzs"/>
        <w:tabs>
          <w:tab w:val="num" w:pos="0"/>
        </w:tabs>
      </w:pPr>
      <w:r w:rsidRPr="00142BFB">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142BFB" w:rsidRDefault="00C57FA5" w:rsidP="003731BC">
      <w:pPr>
        <w:tabs>
          <w:tab w:val="num" w:pos="0"/>
        </w:tabs>
        <w:jc w:val="both"/>
        <w:rPr>
          <w:b/>
        </w:rPr>
      </w:pPr>
    </w:p>
    <w:p w14:paraId="0DAC5BFE" w14:textId="77777777" w:rsidR="00FC6BF9" w:rsidRDefault="00FC6BF9" w:rsidP="003731BC">
      <w:pPr>
        <w:tabs>
          <w:tab w:val="num" w:pos="0"/>
        </w:tabs>
        <w:jc w:val="both"/>
        <w:rPr>
          <w:b/>
        </w:rPr>
      </w:pPr>
    </w:p>
    <w:p w14:paraId="2851CE2E" w14:textId="77777777" w:rsidR="00FC6BF9" w:rsidRDefault="00FC6BF9" w:rsidP="003731BC">
      <w:pPr>
        <w:tabs>
          <w:tab w:val="num" w:pos="0"/>
        </w:tabs>
        <w:jc w:val="both"/>
        <w:rPr>
          <w:b/>
        </w:rPr>
      </w:pPr>
    </w:p>
    <w:p w14:paraId="655F894F" w14:textId="77777777" w:rsidR="00FC6BF9" w:rsidRDefault="00FC6BF9" w:rsidP="003731BC">
      <w:pPr>
        <w:tabs>
          <w:tab w:val="num" w:pos="0"/>
        </w:tabs>
        <w:jc w:val="both"/>
        <w:rPr>
          <w:b/>
        </w:rPr>
      </w:pPr>
    </w:p>
    <w:p w14:paraId="5919C267" w14:textId="77777777" w:rsidR="00C57FA5" w:rsidRPr="00142BFB" w:rsidRDefault="00C57FA5" w:rsidP="003731BC">
      <w:pPr>
        <w:tabs>
          <w:tab w:val="num" w:pos="0"/>
        </w:tabs>
        <w:jc w:val="both"/>
        <w:rPr>
          <w:b/>
        </w:rPr>
      </w:pPr>
      <w:r w:rsidRPr="00142BFB">
        <w:rPr>
          <w:b/>
        </w:rPr>
        <w:lastRenderedPageBreak/>
        <w:t>10. Lebonyolítás</w:t>
      </w:r>
    </w:p>
    <w:p w14:paraId="03A50948" w14:textId="77777777" w:rsidR="001D6CD9" w:rsidRPr="00142BFB" w:rsidRDefault="001D6CD9" w:rsidP="003731BC">
      <w:pPr>
        <w:tabs>
          <w:tab w:val="num" w:pos="0"/>
        </w:tabs>
        <w:jc w:val="both"/>
        <w:rPr>
          <w:b/>
        </w:rPr>
      </w:pPr>
    </w:p>
    <w:p w14:paraId="4C43D52A" w14:textId="77777777" w:rsidR="00C57FA5" w:rsidRPr="00142BFB" w:rsidRDefault="00C57FA5" w:rsidP="003731BC">
      <w:pPr>
        <w:tabs>
          <w:tab w:val="num" w:pos="0"/>
        </w:tabs>
        <w:jc w:val="both"/>
      </w:pPr>
      <w:r w:rsidRPr="00142BFB">
        <w:t xml:space="preserve">Az ösztöndíjpályázattal kapcsolatos központi adatbázis-kezelői, koordinációs, a települési és a megyei önkormányzati ösztöndíjjal kapcsolatos pénzkezelési feladatokat a Támogatáskezelő látja el. </w:t>
      </w:r>
    </w:p>
    <w:p w14:paraId="7E6163DD" w14:textId="77777777" w:rsidR="00B12130" w:rsidRPr="00142BFB" w:rsidRDefault="00B12130" w:rsidP="009E1377">
      <w:pPr>
        <w:tabs>
          <w:tab w:val="num" w:pos="0"/>
        </w:tabs>
        <w:jc w:val="both"/>
      </w:pPr>
    </w:p>
    <w:p w14:paraId="61558DBD" w14:textId="77777777" w:rsidR="00C57FA5" w:rsidRPr="00142BFB" w:rsidRDefault="00C57FA5" w:rsidP="009E1377">
      <w:pPr>
        <w:tabs>
          <w:tab w:val="num" w:pos="0"/>
        </w:tabs>
        <w:jc w:val="both"/>
      </w:pPr>
      <w:r w:rsidRPr="00142BFB">
        <w:t>A Támogatáskezelő elérhetősége:</w:t>
      </w:r>
    </w:p>
    <w:p w14:paraId="2A2B7190" w14:textId="77777777" w:rsidR="00C57FA5" w:rsidRPr="00142BFB" w:rsidRDefault="00C57FA5" w:rsidP="009E1377">
      <w:pPr>
        <w:tabs>
          <w:tab w:val="num" w:pos="0"/>
        </w:tabs>
        <w:jc w:val="both"/>
      </w:pPr>
    </w:p>
    <w:p w14:paraId="5FB07C59" w14:textId="77777777" w:rsidR="00C57FA5" w:rsidRPr="00142BFB" w:rsidRDefault="00C57FA5">
      <w:pPr>
        <w:tabs>
          <w:tab w:val="num" w:pos="0"/>
        </w:tabs>
        <w:jc w:val="center"/>
        <w:rPr>
          <w:b/>
        </w:rPr>
      </w:pPr>
      <w:r w:rsidRPr="00142BFB">
        <w:rPr>
          <w:b/>
        </w:rPr>
        <w:t>Emberi Erőforrás Támogatáskezelő</w:t>
      </w:r>
    </w:p>
    <w:p w14:paraId="109F56C6" w14:textId="77777777" w:rsidR="00C57FA5" w:rsidRPr="00142BFB" w:rsidRDefault="00C57FA5">
      <w:pPr>
        <w:tabs>
          <w:tab w:val="num" w:pos="0"/>
        </w:tabs>
        <w:jc w:val="center"/>
        <w:rPr>
          <w:b/>
        </w:rPr>
      </w:pPr>
      <w:r w:rsidRPr="00142BFB">
        <w:rPr>
          <w:b/>
        </w:rPr>
        <w:t>Bursa Hungarica</w:t>
      </w:r>
    </w:p>
    <w:p w14:paraId="4BD0A7BF" w14:textId="77777777" w:rsidR="00C57FA5" w:rsidRPr="00142BFB" w:rsidRDefault="00C57FA5">
      <w:pPr>
        <w:tabs>
          <w:tab w:val="num" w:pos="0"/>
        </w:tabs>
        <w:jc w:val="center"/>
      </w:pPr>
    </w:p>
    <w:p w14:paraId="1EC01E9C" w14:textId="77777777" w:rsidR="00C57FA5" w:rsidRPr="00142BFB" w:rsidRDefault="00C57FA5">
      <w:pPr>
        <w:tabs>
          <w:tab w:val="num" w:pos="0"/>
        </w:tabs>
        <w:jc w:val="center"/>
      </w:pPr>
      <w:r w:rsidRPr="00142BFB">
        <w:t>1381 Budapest, Pf.: 1418</w:t>
      </w:r>
    </w:p>
    <w:p w14:paraId="4B630071" w14:textId="77777777" w:rsidR="00C57FA5" w:rsidRPr="00142BFB" w:rsidRDefault="00C57FA5">
      <w:pPr>
        <w:tabs>
          <w:tab w:val="num" w:pos="0"/>
        </w:tabs>
        <w:jc w:val="center"/>
      </w:pPr>
      <w:r w:rsidRPr="00142BFB">
        <w:t>Tel.: (06-1) 795-</w:t>
      </w:r>
      <w:r w:rsidR="00812CAA" w:rsidRPr="00142BFB">
        <w:t>5600</w:t>
      </w:r>
    </w:p>
    <w:p w14:paraId="3014CA9D" w14:textId="3EB32B4D" w:rsidR="00C57FA5" w:rsidRPr="00142BFB" w:rsidRDefault="00C57FA5">
      <w:pPr>
        <w:tabs>
          <w:tab w:val="num" w:pos="0"/>
        </w:tabs>
        <w:jc w:val="center"/>
      </w:pPr>
      <w:r w:rsidRPr="00142BFB">
        <w:t xml:space="preserve">E-mail: </w:t>
      </w:r>
      <w:hyperlink r:id="rId8" w:history="1">
        <w:r w:rsidR="007B58ED" w:rsidRPr="00142BFB">
          <w:rPr>
            <w:rStyle w:val="Hiperhivatkozs"/>
          </w:rPr>
          <w:t>bursa@emet.gov.hu</w:t>
        </w:r>
      </w:hyperlink>
    </w:p>
    <w:p w14:paraId="28ADC187" w14:textId="4A7AD6E0" w:rsidR="00C57FA5" w:rsidRDefault="00C57FA5">
      <w:pPr>
        <w:tabs>
          <w:tab w:val="num" w:pos="0"/>
        </w:tabs>
        <w:jc w:val="center"/>
        <w:rPr>
          <w:ins w:id="0" w:author="Nyárád Önkormányzat" w:date="2016-09-16T08:23:00Z"/>
        </w:rPr>
      </w:pPr>
      <w:r w:rsidRPr="00142BFB">
        <w:t xml:space="preserve">Internet: </w:t>
      </w:r>
      <w:hyperlink r:id="rId9" w:history="1">
        <w:r w:rsidR="007B58ED" w:rsidRPr="00142BFB">
          <w:rPr>
            <w:rStyle w:val="Hiperhivatkozs"/>
          </w:rPr>
          <w:t>www.emet.gov.hu</w:t>
        </w:r>
      </w:hyperlink>
      <w:r w:rsidR="007B58ED" w:rsidRPr="00142BFB">
        <w:t xml:space="preserve"> </w:t>
      </w:r>
      <w:r w:rsidRPr="00142BFB">
        <w:t>(Bursa Hungarica)</w:t>
      </w:r>
    </w:p>
    <w:p w14:paraId="12486471" w14:textId="77777777" w:rsidR="008170B4" w:rsidRDefault="008170B4">
      <w:pPr>
        <w:tabs>
          <w:tab w:val="num" w:pos="0"/>
        </w:tabs>
        <w:jc w:val="center"/>
      </w:pPr>
    </w:p>
    <w:p w14:paraId="7E41F087" w14:textId="77777777" w:rsidR="008170B4" w:rsidRDefault="008170B4">
      <w:pPr>
        <w:tabs>
          <w:tab w:val="num" w:pos="0"/>
        </w:tabs>
        <w:jc w:val="center"/>
      </w:pPr>
    </w:p>
    <w:p w14:paraId="42B57510" w14:textId="4658B0C4" w:rsidR="008170B4" w:rsidRDefault="008170B4" w:rsidP="008170B4">
      <w:pPr>
        <w:tabs>
          <w:tab w:val="num" w:pos="0"/>
        </w:tabs>
      </w:pPr>
      <w:r>
        <w:t>Nyárád, 2016. sze</w:t>
      </w:r>
      <w:bookmarkStart w:id="1" w:name="_GoBack"/>
      <w:bookmarkEnd w:id="1"/>
      <w:r>
        <w:t>ptember 16.</w:t>
      </w:r>
    </w:p>
    <w:p w14:paraId="538233C2" w14:textId="77777777" w:rsidR="008170B4" w:rsidRDefault="008170B4" w:rsidP="008170B4">
      <w:pPr>
        <w:tabs>
          <w:tab w:val="num" w:pos="0"/>
        </w:tabs>
      </w:pPr>
    </w:p>
    <w:p w14:paraId="45086A2D" w14:textId="77777777" w:rsidR="008170B4" w:rsidRDefault="008170B4" w:rsidP="008170B4">
      <w:pPr>
        <w:tabs>
          <w:tab w:val="num" w:pos="0"/>
        </w:tabs>
      </w:pPr>
    </w:p>
    <w:p w14:paraId="6EDE0BDF" w14:textId="77777777" w:rsidR="008170B4" w:rsidRDefault="008170B4" w:rsidP="008170B4">
      <w:pPr>
        <w:tabs>
          <w:tab w:val="num" w:pos="0"/>
        </w:tabs>
      </w:pPr>
    </w:p>
    <w:p w14:paraId="577A6DCF" w14:textId="77777777" w:rsidR="008170B4" w:rsidRDefault="008170B4" w:rsidP="008170B4">
      <w:pPr>
        <w:tabs>
          <w:tab w:val="num" w:pos="0"/>
        </w:tabs>
      </w:pPr>
    </w:p>
    <w:p w14:paraId="0ED38B86" w14:textId="59DEBBF7" w:rsidR="008170B4" w:rsidRDefault="008170B4" w:rsidP="008170B4">
      <w:pPr>
        <w:tabs>
          <w:tab w:val="num" w:pos="0"/>
        </w:tabs>
      </w:pPr>
      <w:r>
        <w:tab/>
      </w:r>
      <w:r>
        <w:tab/>
      </w:r>
      <w:r>
        <w:tab/>
      </w:r>
      <w:r>
        <w:tab/>
      </w:r>
      <w:r>
        <w:tab/>
      </w:r>
      <w:r>
        <w:tab/>
      </w:r>
      <w:r>
        <w:tab/>
      </w:r>
      <w:r>
        <w:tab/>
      </w:r>
      <w:r>
        <w:tab/>
      </w:r>
      <w:r>
        <w:tab/>
        <w:t>Pajak Károly</w:t>
      </w:r>
    </w:p>
    <w:p w14:paraId="03406E93" w14:textId="36ECECB3" w:rsidR="008170B4" w:rsidRPr="00142BFB" w:rsidRDefault="008170B4" w:rsidP="008170B4">
      <w:pPr>
        <w:tabs>
          <w:tab w:val="num" w:pos="0"/>
        </w:tabs>
      </w:pPr>
      <w:r>
        <w:tab/>
      </w:r>
      <w:r>
        <w:tab/>
      </w:r>
      <w:r>
        <w:tab/>
      </w:r>
      <w:r>
        <w:tab/>
      </w:r>
      <w:r>
        <w:tab/>
      </w:r>
      <w:r>
        <w:tab/>
      </w:r>
      <w:r>
        <w:tab/>
      </w:r>
      <w:r>
        <w:tab/>
      </w:r>
      <w:r>
        <w:tab/>
      </w:r>
      <w:r>
        <w:tab/>
        <w:t>polgármester</w:t>
      </w:r>
    </w:p>
    <w:sectPr w:rsidR="008170B4" w:rsidRPr="00142BFB" w:rsidSect="00F06F56">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485B6" w14:textId="77777777" w:rsidR="001B20A9" w:rsidRDefault="001B20A9" w:rsidP="002B7428">
      <w:r>
        <w:separator/>
      </w:r>
    </w:p>
  </w:endnote>
  <w:endnote w:type="continuationSeparator" w:id="0">
    <w:p w14:paraId="1CF4368D" w14:textId="77777777" w:rsidR="001B20A9" w:rsidRDefault="001B20A9"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499784941"/>
      <w:docPartObj>
        <w:docPartGallery w:val="Page Numbers (Bottom of Page)"/>
        <w:docPartUnique/>
      </w:docPartObj>
    </w:sdtPr>
    <w:sdtEndPr>
      <w:rPr>
        <w:rFonts w:ascii="Arial" w:hAnsi="Arial" w:cs="Arial"/>
      </w:rPr>
    </w:sdtEndPr>
    <w:sdtContent>
      <w:p w14:paraId="286CAB90" w14:textId="1F6E635C"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9D63E4">
          <w:rPr>
            <w:rFonts w:ascii="Arial" w:hAnsi="Arial" w:cs="Arial"/>
            <w:noProof/>
            <w:sz w:val="20"/>
            <w:szCs w:val="20"/>
          </w:rPr>
          <w:t>8</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160D65" w14:textId="77777777" w:rsidR="001B20A9" w:rsidRDefault="001B20A9" w:rsidP="002B7428">
      <w:r>
        <w:separator/>
      </w:r>
    </w:p>
  </w:footnote>
  <w:footnote w:type="continuationSeparator" w:id="0">
    <w:p w14:paraId="7B85F51C" w14:textId="77777777" w:rsidR="001B20A9" w:rsidRDefault="001B20A9"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1"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4"/>
  </w:num>
  <w:num w:numId="3">
    <w:abstractNumId w:val="6"/>
  </w:num>
  <w:num w:numId="4">
    <w:abstractNumId w:val="12"/>
  </w:num>
  <w:num w:numId="5">
    <w:abstractNumId w:val="13"/>
  </w:num>
  <w:num w:numId="6">
    <w:abstractNumId w:val="8"/>
  </w:num>
  <w:num w:numId="7">
    <w:abstractNumId w:val="1"/>
  </w:num>
  <w:num w:numId="8">
    <w:abstractNumId w:val="4"/>
  </w:num>
  <w:num w:numId="9">
    <w:abstractNumId w:val="3"/>
  </w:num>
  <w:num w:numId="10">
    <w:abstractNumId w:val="9"/>
  </w:num>
  <w:num w:numId="11">
    <w:abstractNumId w:val="11"/>
  </w:num>
  <w:num w:numId="12">
    <w:abstractNumId w:val="0"/>
  </w:num>
  <w:num w:numId="13">
    <w:abstractNumId w:val="5"/>
  </w:num>
  <w:num w:numId="14">
    <w:abstractNumId w:val="10"/>
  </w:num>
  <w:num w:numId="15">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yárád Önkormányzat">
    <w15:presenceInfo w15:providerId="Windows Live" w15:userId="377deaa7ced46d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211D"/>
    <w:rsid w:val="000118D8"/>
    <w:rsid w:val="00011ADD"/>
    <w:rsid w:val="0001253B"/>
    <w:rsid w:val="0001445C"/>
    <w:rsid w:val="00032066"/>
    <w:rsid w:val="00033D4E"/>
    <w:rsid w:val="000346EE"/>
    <w:rsid w:val="000427C9"/>
    <w:rsid w:val="00042E8C"/>
    <w:rsid w:val="00044D03"/>
    <w:rsid w:val="0004561F"/>
    <w:rsid w:val="0004568D"/>
    <w:rsid w:val="00063ED9"/>
    <w:rsid w:val="00067941"/>
    <w:rsid w:val="000760A1"/>
    <w:rsid w:val="00077DC9"/>
    <w:rsid w:val="00084096"/>
    <w:rsid w:val="000A3C68"/>
    <w:rsid w:val="000B0E02"/>
    <w:rsid w:val="000B340C"/>
    <w:rsid w:val="000C084C"/>
    <w:rsid w:val="000C14BB"/>
    <w:rsid w:val="000C32C1"/>
    <w:rsid w:val="000E4A09"/>
    <w:rsid w:val="001009B8"/>
    <w:rsid w:val="0010112C"/>
    <w:rsid w:val="00103E98"/>
    <w:rsid w:val="0011205D"/>
    <w:rsid w:val="001130DF"/>
    <w:rsid w:val="00113D2E"/>
    <w:rsid w:val="0011517D"/>
    <w:rsid w:val="001233EC"/>
    <w:rsid w:val="001240E5"/>
    <w:rsid w:val="00126A35"/>
    <w:rsid w:val="001415A2"/>
    <w:rsid w:val="00142BFB"/>
    <w:rsid w:val="001522ED"/>
    <w:rsid w:val="00152497"/>
    <w:rsid w:val="00152537"/>
    <w:rsid w:val="001538FD"/>
    <w:rsid w:val="001709CC"/>
    <w:rsid w:val="00173E5C"/>
    <w:rsid w:val="00174E7B"/>
    <w:rsid w:val="00176979"/>
    <w:rsid w:val="00180F54"/>
    <w:rsid w:val="001820C2"/>
    <w:rsid w:val="00190E01"/>
    <w:rsid w:val="00193801"/>
    <w:rsid w:val="001A1A11"/>
    <w:rsid w:val="001B20A9"/>
    <w:rsid w:val="001B3F6A"/>
    <w:rsid w:val="001C44B0"/>
    <w:rsid w:val="001D3667"/>
    <w:rsid w:val="001D40AA"/>
    <w:rsid w:val="001D6CD9"/>
    <w:rsid w:val="001E0EEB"/>
    <w:rsid w:val="001E5F31"/>
    <w:rsid w:val="001F421A"/>
    <w:rsid w:val="001F685A"/>
    <w:rsid w:val="0020552D"/>
    <w:rsid w:val="00211ACF"/>
    <w:rsid w:val="00212755"/>
    <w:rsid w:val="00214BA9"/>
    <w:rsid w:val="00235EC4"/>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A5B23"/>
    <w:rsid w:val="002A6D4E"/>
    <w:rsid w:val="002B7428"/>
    <w:rsid w:val="002C27E3"/>
    <w:rsid w:val="002D03EF"/>
    <w:rsid w:val="002D49E7"/>
    <w:rsid w:val="002E3113"/>
    <w:rsid w:val="002E659A"/>
    <w:rsid w:val="002F03C8"/>
    <w:rsid w:val="002F2BAC"/>
    <w:rsid w:val="003011F6"/>
    <w:rsid w:val="003013C8"/>
    <w:rsid w:val="00306858"/>
    <w:rsid w:val="00312664"/>
    <w:rsid w:val="00316580"/>
    <w:rsid w:val="00322946"/>
    <w:rsid w:val="00327CC1"/>
    <w:rsid w:val="0033044C"/>
    <w:rsid w:val="00344A8B"/>
    <w:rsid w:val="00352240"/>
    <w:rsid w:val="00353454"/>
    <w:rsid w:val="00361114"/>
    <w:rsid w:val="00363F3F"/>
    <w:rsid w:val="003731BC"/>
    <w:rsid w:val="00377B21"/>
    <w:rsid w:val="00380C82"/>
    <w:rsid w:val="0038470D"/>
    <w:rsid w:val="003925CD"/>
    <w:rsid w:val="003A170A"/>
    <w:rsid w:val="003B0B92"/>
    <w:rsid w:val="003C6713"/>
    <w:rsid w:val="003D2F4F"/>
    <w:rsid w:val="003E4C57"/>
    <w:rsid w:val="003F04AD"/>
    <w:rsid w:val="003F196E"/>
    <w:rsid w:val="00404ADC"/>
    <w:rsid w:val="004071B1"/>
    <w:rsid w:val="00407429"/>
    <w:rsid w:val="004142A2"/>
    <w:rsid w:val="00420560"/>
    <w:rsid w:val="00421535"/>
    <w:rsid w:val="0042440B"/>
    <w:rsid w:val="00424CD5"/>
    <w:rsid w:val="00427CC0"/>
    <w:rsid w:val="00436C2A"/>
    <w:rsid w:val="0044053D"/>
    <w:rsid w:val="004419BB"/>
    <w:rsid w:val="00443EAC"/>
    <w:rsid w:val="00457C75"/>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C1168"/>
    <w:rsid w:val="004C6062"/>
    <w:rsid w:val="004D2CB4"/>
    <w:rsid w:val="004E15AA"/>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E51"/>
    <w:rsid w:val="0053171D"/>
    <w:rsid w:val="00531A43"/>
    <w:rsid w:val="00534E0B"/>
    <w:rsid w:val="005566ED"/>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D2BE9"/>
    <w:rsid w:val="005E7DD6"/>
    <w:rsid w:val="005F3BDC"/>
    <w:rsid w:val="0060015F"/>
    <w:rsid w:val="00600CF3"/>
    <w:rsid w:val="006030CA"/>
    <w:rsid w:val="00605FF6"/>
    <w:rsid w:val="00614292"/>
    <w:rsid w:val="00620318"/>
    <w:rsid w:val="00630AB0"/>
    <w:rsid w:val="006319C5"/>
    <w:rsid w:val="006325B0"/>
    <w:rsid w:val="00652E14"/>
    <w:rsid w:val="00654EA7"/>
    <w:rsid w:val="00656E77"/>
    <w:rsid w:val="006668BB"/>
    <w:rsid w:val="00666BBC"/>
    <w:rsid w:val="00675A4B"/>
    <w:rsid w:val="00685E4D"/>
    <w:rsid w:val="00694622"/>
    <w:rsid w:val="006A0B4A"/>
    <w:rsid w:val="006A5735"/>
    <w:rsid w:val="006A76FB"/>
    <w:rsid w:val="006C050D"/>
    <w:rsid w:val="006C2E2A"/>
    <w:rsid w:val="006C49F9"/>
    <w:rsid w:val="006C7045"/>
    <w:rsid w:val="006D141A"/>
    <w:rsid w:val="006D1D3E"/>
    <w:rsid w:val="006D427D"/>
    <w:rsid w:val="006F0DCB"/>
    <w:rsid w:val="00700427"/>
    <w:rsid w:val="0070681F"/>
    <w:rsid w:val="0071033E"/>
    <w:rsid w:val="00712551"/>
    <w:rsid w:val="00725AA9"/>
    <w:rsid w:val="00727948"/>
    <w:rsid w:val="0073018B"/>
    <w:rsid w:val="00733721"/>
    <w:rsid w:val="00743667"/>
    <w:rsid w:val="00752B0F"/>
    <w:rsid w:val="00754FFF"/>
    <w:rsid w:val="00760C0F"/>
    <w:rsid w:val="00773451"/>
    <w:rsid w:val="007900EC"/>
    <w:rsid w:val="00793C72"/>
    <w:rsid w:val="007A0EEA"/>
    <w:rsid w:val="007A54AA"/>
    <w:rsid w:val="007B5366"/>
    <w:rsid w:val="007B58ED"/>
    <w:rsid w:val="007C5365"/>
    <w:rsid w:val="007C662B"/>
    <w:rsid w:val="007D2A1C"/>
    <w:rsid w:val="007E36E3"/>
    <w:rsid w:val="007F140A"/>
    <w:rsid w:val="00803316"/>
    <w:rsid w:val="00812CAA"/>
    <w:rsid w:val="008170B4"/>
    <w:rsid w:val="00825C72"/>
    <w:rsid w:val="008331A2"/>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9733D"/>
    <w:rsid w:val="008A440B"/>
    <w:rsid w:val="008B127D"/>
    <w:rsid w:val="008B46E7"/>
    <w:rsid w:val="008B53D0"/>
    <w:rsid w:val="008C220E"/>
    <w:rsid w:val="008C2915"/>
    <w:rsid w:val="008D2769"/>
    <w:rsid w:val="008F5A86"/>
    <w:rsid w:val="008F695B"/>
    <w:rsid w:val="008F79EB"/>
    <w:rsid w:val="009073C7"/>
    <w:rsid w:val="00910B4C"/>
    <w:rsid w:val="00912E2A"/>
    <w:rsid w:val="00913214"/>
    <w:rsid w:val="009143F2"/>
    <w:rsid w:val="00915C06"/>
    <w:rsid w:val="009164E5"/>
    <w:rsid w:val="009201D4"/>
    <w:rsid w:val="00920CBB"/>
    <w:rsid w:val="00923AFB"/>
    <w:rsid w:val="00925000"/>
    <w:rsid w:val="00926135"/>
    <w:rsid w:val="009309F5"/>
    <w:rsid w:val="00931ADF"/>
    <w:rsid w:val="00933CCA"/>
    <w:rsid w:val="009352BD"/>
    <w:rsid w:val="009373B5"/>
    <w:rsid w:val="00942AE4"/>
    <w:rsid w:val="00944953"/>
    <w:rsid w:val="00950BFC"/>
    <w:rsid w:val="009522F1"/>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22D"/>
    <w:rsid w:val="009C4BAB"/>
    <w:rsid w:val="009C5627"/>
    <w:rsid w:val="009D5AB3"/>
    <w:rsid w:val="009D63E4"/>
    <w:rsid w:val="009D669A"/>
    <w:rsid w:val="009E1377"/>
    <w:rsid w:val="009E4E10"/>
    <w:rsid w:val="009E50B4"/>
    <w:rsid w:val="009E7A54"/>
    <w:rsid w:val="009F2CD4"/>
    <w:rsid w:val="00A01403"/>
    <w:rsid w:val="00A03B00"/>
    <w:rsid w:val="00A044CB"/>
    <w:rsid w:val="00A063E6"/>
    <w:rsid w:val="00A14323"/>
    <w:rsid w:val="00A20C70"/>
    <w:rsid w:val="00A21C31"/>
    <w:rsid w:val="00A3006B"/>
    <w:rsid w:val="00A33F74"/>
    <w:rsid w:val="00A34272"/>
    <w:rsid w:val="00A344BA"/>
    <w:rsid w:val="00A3744C"/>
    <w:rsid w:val="00A45067"/>
    <w:rsid w:val="00A4673A"/>
    <w:rsid w:val="00A468C2"/>
    <w:rsid w:val="00A568A8"/>
    <w:rsid w:val="00A62E0F"/>
    <w:rsid w:val="00A72A06"/>
    <w:rsid w:val="00A83B9F"/>
    <w:rsid w:val="00A91C4D"/>
    <w:rsid w:val="00A922E9"/>
    <w:rsid w:val="00A96E61"/>
    <w:rsid w:val="00AA1686"/>
    <w:rsid w:val="00AA3062"/>
    <w:rsid w:val="00AB2E08"/>
    <w:rsid w:val="00AB52CC"/>
    <w:rsid w:val="00AC712D"/>
    <w:rsid w:val="00AD6260"/>
    <w:rsid w:val="00AE03A2"/>
    <w:rsid w:val="00AE2F81"/>
    <w:rsid w:val="00AE5C07"/>
    <w:rsid w:val="00AF07E2"/>
    <w:rsid w:val="00B0596A"/>
    <w:rsid w:val="00B06641"/>
    <w:rsid w:val="00B07706"/>
    <w:rsid w:val="00B12130"/>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2F82"/>
    <w:rsid w:val="00BB4415"/>
    <w:rsid w:val="00BB5A7C"/>
    <w:rsid w:val="00BC04A5"/>
    <w:rsid w:val="00BC14F8"/>
    <w:rsid w:val="00BD36D0"/>
    <w:rsid w:val="00BE08BB"/>
    <w:rsid w:val="00BE37EA"/>
    <w:rsid w:val="00BE62FA"/>
    <w:rsid w:val="00BE70C1"/>
    <w:rsid w:val="00BF0693"/>
    <w:rsid w:val="00BF2835"/>
    <w:rsid w:val="00BF3487"/>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B1718"/>
    <w:rsid w:val="00CB5346"/>
    <w:rsid w:val="00CC4520"/>
    <w:rsid w:val="00CC5014"/>
    <w:rsid w:val="00CC79BC"/>
    <w:rsid w:val="00CD0384"/>
    <w:rsid w:val="00CD12E4"/>
    <w:rsid w:val="00CF36B9"/>
    <w:rsid w:val="00CF4868"/>
    <w:rsid w:val="00CF5725"/>
    <w:rsid w:val="00D034B3"/>
    <w:rsid w:val="00D07FE6"/>
    <w:rsid w:val="00D12787"/>
    <w:rsid w:val="00D21899"/>
    <w:rsid w:val="00D30A1C"/>
    <w:rsid w:val="00D31802"/>
    <w:rsid w:val="00D349D3"/>
    <w:rsid w:val="00D379F4"/>
    <w:rsid w:val="00D60EA1"/>
    <w:rsid w:val="00D61B96"/>
    <w:rsid w:val="00D7269A"/>
    <w:rsid w:val="00D73A2E"/>
    <w:rsid w:val="00D76175"/>
    <w:rsid w:val="00D76A59"/>
    <w:rsid w:val="00D81F51"/>
    <w:rsid w:val="00D84526"/>
    <w:rsid w:val="00D921BD"/>
    <w:rsid w:val="00D97684"/>
    <w:rsid w:val="00DA7198"/>
    <w:rsid w:val="00DB2281"/>
    <w:rsid w:val="00DB7DCA"/>
    <w:rsid w:val="00DC59C6"/>
    <w:rsid w:val="00DD1F73"/>
    <w:rsid w:val="00DE7F86"/>
    <w:rsid w:val="00DF6AF6"/>
    <w:rsid w:val="00E0015A"/>
    <w:rsid w:val="00E0210C"/>
    <w:rsid w:val="00E04032"/>
    <w:rsid w:val="00E13B5D"/>
    <w:rsid w:val="00E167A5"/>
    <w:rsid w:val="00E21030"/>
    <w:rsid w:val="00E23150"/>
    <w:rsid w:val="00E4452B"/>
    <w:rsid w:val="00E53063"/>
    <w:rsid w:val="00E55D8F"/>
    <w:rsid w:val="00E82151"/>
    <w:rsid w:val="00E8386A"/>
    <w:rsid w:val="00E85266"/>
    <w:rsid w:val="00E90F04"/>
    <w:rsid w:val="00E9132A"/>
    <w:rsid w:val="00E937A2"/>
    <w:rsid w:val="00EA224C"/>
    <w:rsid w:val="00EA2263"/>
    <w:rsid w:val="00EA297E"/>
    <w:rsid w:val="00EA3ED2"/>
    <w:rsid w:val="00EA5B83"/>
    <w:rsid w:val="00EB4889"/>
    <w:rsid w:val="00ED024A"/>
    <w:rsid w:val="00ED33AF"/>
    <w:rsid w:val="00EE43D9"/>
    <w:rsid w:val="00EF4839"/>
    <w:rsid w:val="00EF7A07"/>
    <w:rsid w:val="00F01DD8"/>
    <w:rsid w:val="00F0247D"/>
    <w:rsid w:val="00F06F56"/>
    <w:rsid w:val="00F11467"/>
    <w:rsid w:val="00F11495"/>
    <w:rsid w:val="00F17C74"/>
    <w:rsid w:val="00F17FE9"/>
    <w:rsid w:val="00F27894"/>
    <w:rsid w:val="00F31624"/>
    <w:rsid w:val="00F32CC8"/>
    <w:rsid w:val="00F33E52"/>
    <w:rsid w:val="00F36CB8"/>
    <w:rsid w:val="00F372BC"/>
    <w:rsid w:val="00F43F17"/>
    <w:rsid w:val="00F444E2"/>
    <w:rsid w:val="00F4554D"/>
    <w:rsid w:val="00F549F7"/>
    <w:rsid w:val="00F80E47"/>
    <w:rsid w:val="00F83BF2"/>
    <w:rsid w:val="00F87FAA"/>
    <w:rsid w:val="00F9246E"/>
    <w:rsid w:val="00FA0AF1"/>
    <w:rsid w:val="00FA7E17"/>
    <w:rsid w:val="00FB6C6C"/>
    <w:rsid w:val="00FC1A54"/>
    <w:rsid w:val="00FC6BF9"/>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8DDC98"/>
  <w15:docId w15:val="{CEBE8E6D-7FDE-47A3-B0DE-B1679C36F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semiHidden/>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semiHidden/>
    <w:rsid w:val="000346EE"/>
    <w:rPr>
      <w:rFonts w:cs="Times New Roman"/>
      <w:sz w:val="16"/>
      <w:szCs w:val="16"/>
    </w:rPr>
  </w:style>
  <w:style w:type="paragraph" w:styleId="Jegyzetszveg">
    <w:name w:val="annotation text"/>
    <w:basedOn w:val="Norml"/>
    <w:link w:val="JegyzetszvegChar"/>
    <w:uiPriority w:val="99"/>
    <w:semiHidden/>
    <w:rsid w:val="000346EE"/>
    <w:rPr>
      <w:sz w:val="20"/>
      <w:szCs w:val="20"/>
    </w:rPr>
  </w:style>
  <w:style w:type="character" w:customStyle="1" w:styleId="JegyzetszvegChar">
    <w:name w:val="Jegyzetszöveg Char"/>
    <w:basedOn w:val="Bekezdsalapbettpusa"/>
    <w:link w:val="Jegyzetszveg"/>
    <w:uiPriority w:val="99"/>
    <w:semiHidden/>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sa@emet.gov.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8</Pages>
  <Words>2665</Words>
  <Characters>18393</Characters>
  <Application>Microsoft Office Word</Application>
  <DocSecurity>0</DocSecurity>
  <Lines>153</Lines>
  <Paragraphs>42</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21016</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Nyárád Önkormányzat</cp:lastModifiedBy>
  <cp:revision>7</cp:revision>
  <cp:lastPrinted>2014-06-20T15:38:00Z</cp:lastPrinted>
  <dcterms:created xsi:type="dcterms:W3CDTF">2016-09-16T05:56:00Z</dcterms:created>
  <dcterms:modified xsi:type="dcterms:W3CDTF">2016-09-16T09:22:00Z</dcterms:modified>
</cp:coreProperties>
</file>